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66ACAA" w14:textId="77777777" w:rsidR="00C13A89" w:rsidRDefault="00C13A89" w:rsidP="00482F43">
      <w:pPr>
        <w:jc w:val="center"/>
        <w:rPr>
          <w:b/>
          <w:sz w:val="32"/>
          <w:szCs w:val="32"/>
        </w:rPr>
      </w:pPr>
    </w:p>
    <w:p w14:paraId="38FAFD01" w14:textId="77777777" w:rsidR="001F74A0" w:rsidRPr="00FD2C11" w:rsidRDefault="00CB0705" w:rsidP="00482F43">
      <w:pPr>
        <w:jc w:val="center"/>
        <w:rPr>
          <w:sz w:val="32"/>
          <w:szCs w:val="32"/>
        </w:rPr>
      </w:pPr>
      <w:r>
        <w:rPr>
          <w:noProof/>
          <w:sz w:val="26"/>
          <w:szCs w:val="26"/>
        </w:rPr>
        <w:object w:dxaOrig="1440" w:dyaOrig="1440" w14:anchorId="0BF1C7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1;mso-position-vertical-relative:page" o:allowincell="f">
            <v:imagedata r:id="rId8" o:title=""/>
            <w10:wrap type="square" anchory="page"/>
          </v:shape>
          <o:OLEObject Type="Embed" ProgID="MSPhotoEd.3" ShapeID="_x0000_s1026" DrawAspect="Content" ObjectID="_1677411388" r:id="rId9"/>
        </w:object>
      </w:r>
      <w:r w:rsidR="00482F43" w:rsidRPr="00FD2C11">
        <w:rPr>
          <w:sz w:val="32"/>
          <w:szCs w:val="32"/>
        </w:rPr>
        <w:t>FORMULÁRIO DE COMENTÁRIOS E SUGESTÕES</w:t>
      </w:r>
    </w:p>
    <w:p w14:paraId="0FC8E3F6" w14:textId="77777777" w:rsidR="001F74A0" w:rsidRDefault="002808DC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>CONSULTA PÚ</w:t>
      </w:r>
      <w:r w:rsidR="00482F43" w:rsidRPr="00BB004F">
        <w:rPr>
          <w:sz w:val="26"/>
          <w:szCs w:val="26"/>
        </w:rPr>
        <w:t>BLICA N°</w:t>
      </w:r>
      <w:r w:rsidR="00C13A89">
        <w:rPr>
          <w:sz w:val="26"/>
          <w:szCs w:val="26"/>
        </w:rPr>
        <w:t xml:space="preserve"> </w:t>
      </w:r>
      <w:r w:rsidR="00294AC5" w:rsidRPr="00294AC5">
        <w:rPr>
          <w:sz w:val="26"/>
          <w:szCs w:val="26"/>
        </w:rPr>
        <w:t>2</w:t>
      </w:r>
      <w:r w:rsidR="00482F43" w:rsidRPr="00294AC5">
        <w:rPr>
          <w:sz w:val="26"/>
          <w:szCs w:val="26"/>
        </w:rPr>
        <w:t>/</w:t>
      </w:r>
      <w:r w:rsidR="000E37D1" w:rsidRPr="00294AC5">
        <w:rPr>
          <w:sz w:val="26"/>
          <w:szCs w:val="26"/>
        </w:rPr>
        <w:t>20</w:t>
      </w:r>
      <w:r w:rsidR="007C00A7" w:rsidRPr="00294AC5">
        <w:rPr>
          <w:sz w:val="26"/>
          <w:szCs w:val="26"/>
        </w:rPr>
        <w:t>2</w:t>
      </w:r>
      <w:r w:rsidR="000A141A" w:rsidRPr="00294AC5">
        <w:rPr>
          <w:sz w:val="26"/>
          <w:szCs w:val="26"/>
        </w:rPr>
        <w:t>1</w:t>
      </w:r>
      <w:r w:rsidR="00482F43" w:rsidRPr="00294AC5">
        <w:rPr>
          <w:sz w:val="26"/>
          <w:szCs w:val="26"/>
        </w:rPr>
        <w:t xml:space="preserve"> - </w:t>
      </w:r>
      <w:r w:rsidR="00AB4DAC" w:rsidRPr="00294AC5">
        <w:rPr>
          <w:sz w:val="26"/>
          <w:szCs w:val="26"/>
        </w:rPr>
        <w:t>de</w:t>
      </w:r>
      <w:r w:rsidR="000E37D1" w:rsidRPr="00294AC5">
        <w:rPr>
          <w:sz w:val="26"/>
          <w:szCs w:val="26"/>
        </w:rPr>
        <w:t xml:space="preserve"> </w:t>
      </w:r>
      <w:r w:rsidR="004127F6" w:rsidRPr="00294AC5">
        <w:rPr>
          <w:sz w:val="26"/>
          <w:szCs w:val="26"/>
        </w:rPr>
        <w:t>02</w:t>
      </w:r>
      <w:r w:rsidR="00BB004F" w:rsidRPr="00294AC5">
        <w:rPr>
          <w:sz w:val="26"/>
          <w:szCs w:val="26"/>
        </w:rPr>
        <w:t>/</w:t>
      </w:r>
      <w:r w:rsidR="007A7350" w:rsidRPr="00294AC5">
        <w:rPr>
          <w:sz w:val="26"/>
          <w:szCs w:val="26"/>
        </w:rPr>
        <w:t>0</w:t>
      </w:r>
      <w:r w:rsidR="004127F6" w:rsidRPr="00294AC5">
        <w:rPr>
          <w:sz w:val="26"/>
          <w:szCs w:val="26"/>
        </w:rPr>
        <w:t>2</w:t>
      </w:r>
      <w:r w:rsidR="00BB004F" w:rsidRPr="00294AC5">
        <w:rPr>
          <w:sz w:val="26"/>
          <w:szCs w:val="26"/>
        </w:rPr>
        <w:t>/</w:t>
      </w:r>
      <w:r w:rsidR="000E37D1" w:rsidRPr="00294AC5">
        <w:rPr>
          <w:sz w:val="26"/>
          <w:szCs w:val="26"/>
        </w:rPr>
        <w:t>20</w:t>
      </w:r>
      <w:r w:rsidR="007C00A7" w:rsidRPr="00294AC5">
        <w:rPr>
          <w:sz w:val="26"/>
          <w:szCs w:val="26"/>
        </w:rPr>
        <w:t>2</w:t>
      </w:r>
      <w:r w:rsidR="004127F6" w:rsidRPr="00294AC5">
        <w:rPr>
          <w:sz w:val="26"/>
          <w:szCs w:val="26"/>
        </w:rPr>
        <w:t>1</w:t>
      </w:r>
      <w:r w:rsidR="00C13A89" w:rsidRPr="00294AC5">
        <w:rPr>
          <w:sz w:val="26"/>
          <w:szCs w:val="26"/>
        </w:rPr>
        <w:t xml:space="preserve"> a</w:t>
      </w:r>
      <w:r w:rsidR="000E37D1" w:rsidRPr="00294AC5">
        <w:rPr>
          <w:sz w:val="26"/>
          <w:szCs w:val="26"/>
        </w:rPr>
        <w:t xml:space="preserve"> </w:t>
      </w:r>
      <w:r w:rsidR="001C0ACE" w:rsidRPr="00294AC5">
        <w:rPr>
          <w:sz w:val="26"/>
          <w:szCs w:val="26"/>
        </w:rPr>
        <w:t>18</w:t>
      </w:r>
      <w:r w:rsidR="00BB004F" w:rsidRPr="00294AC5">
        <w:rPr>
          <w:sz w:val="26"/>
          <w:szCs w:val="26"/>
        </w:rPr>
        <w:t>/</w:t>
      </w:r>
      <w:r w:rsidR="00AB4DAC" w:rsidRPr="00294AC5">
        <w:rPr>
          <w:sz w:val="26"/>
          <w:szCs w:val="26"/>
        </w:rPr>
        <w:t>0</w:t>
      </w:r>
      <w:r w:rsidR="001C0ACE" w:rsidRPr="00294AC5">
        <w:rPr>
          <w:sz w:val="26"/>
          <w:szCs w:val="26"/>
        </w:rPr>
        <w:t>3</w:t>
      </w:r>
      <w:r w:rsidR="00BB004F" w:rsidRPr="00294AC5">
        <w:rPr>
          <w:sz w:val="26"/>
          <w:szCs w:val="26"/>
        </w:rPr>
        <w:t>/</w:t>
      </w:r>
      <w:r w:rsidR="00857799" w:rsidRPr="00294AC5">
        <w:rPr>
          <w:sz w:val="26"/>
          <w:szCs w:val="26"/>
        </w:rPr>
        <w:t>20</w:t>
      </w:r>
      <w:r w:rsidR="007C00A7" w:rsidRPr="00294AC5">
        <w:rPr>
          <w:sz w:val="26"/>
          <w:szCs w:val="26"/>
        </w:rPr>
        <w:t>2</w:t>
      </w:r>
      <w:r w:rsidR="001C0ACE" w:rsidRPr="00294AC5">
        <w:rPr>
          <w:sz w:val="26"/>
          <w:szCs w:val="26"/>
        </w:rPr>
        <w:t>1</w:t>
      </w:r>
      <w:r w:rsidR="009A7EF4">
        <w:rPr>
          <w:sz w:val="26"/>
          <w:szCs w:val="26"/>
        </w:rPr>
        <w:tab/>
      </w:r>
    </w:p>
    <w:p w14:paraId="28DE0A9E" w14:textId="77777777" w:rsidR="00C13A89" w:rsidRPr="00BB004F" w:rsidRDefault="00C13A89" w:rsidP="00BB004F">
      <w:pPr>
        <w:jc w:val="center"/>
        <w:rPr>
          <w:sz w:val="26"/>
          <w:szCs w:val="26"/>
        </w:rPr>
      </w:pPr>
    </w:p>
    <w:p w14:paraId="694A165A" w14:textId="77777777" w:rsidR="00100689" w:rsidRDefault="00BD5993" w:rsidP="00CF534B">
      <w:pPr>
        <w:ind w:left="4111"/>
        <w:jc w:val="center"/>
        <w:rPr>
          <w:sz w:val="26"/>
          <w:szCs w:val="26"/>
        </w:rPr>
      </w:pPr>
      <w:r>
        <w:rPr>
          <w:sz w:val="26"/>
          <w:szCs w:val="26"/>
        </w:rPr>
        <w:t>NOME</w:t>
      </w:r>
      <w:r w:rsidR="00C13A89">
        <w:rPr>
          <w:sz w:val="26"/>
          <w:szCs w:val="26"/>
        </w:rPr>
        <w:t>:___________________________________________________</w:t>
      </w:r>
    </w:p>
    <w:p w14:paraId="5A487B6C" w14:textId="77777777" w:rsidR="00100689" w:rsidRDefault="00100689" w:rsidP="00CF534B">
      <w:pPr>
        <w:ind w:left="4111"/>
        <w:jc w:val="center"/>
        <w:rPr>
          <w:sz w:val="26"/>
          <w:szCs w:val="26"/>
        </w:rPr>
      </w:pPr>
    </w:p>
    <w:tbl>
      <w:tblPr>
        <w:tblW w:w="14668" w:type="dxa"/>
        <w:tblInd w:w="-1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4"/>
        <w:gridCol w:w="5018"/>
        <w:gridCol w:w="2152"/>
        <w:gridCol w:w="6124"/>
      </w:tblGrid>
      <w:tr w:rsidR="00BD5993" w14:paraId="4E1793AE" w14:textId="77777777" w:rsidTr="004B1A2A">
        <w:trPr>
          <w:trHeight w:val="375"/>
        </w:trPr>
        <w:tc>
          <w:tcPr>
            <w:tcW w:w="6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B3BA53" w14:textId="77777777" w:rsidR="00BD5993" w:rsidRPr="00BD5993" w:rsidRDefault="00BD5993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Pr="00BD5993">
              <w:rPr>
                <w:rFonts w:cs="Arial"/>
                <w:color w:val="000000"/>
                <w:szCs w:val="24"/>
              </w:rPr>
              <w:t xml:space="preserve">(  ) agente econômico </w:t>
            </w:r>
          </w:p>
          <w:p w14:paraId="6EFFBEB1" w14:textId="77777777" w:rsidR="00BD5993" w:rsidRPr="00BD5993" w:rsidRDefault="00BD5993" w:rsidP="00CF534B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 consumidor ou usuário</w:t>
            </w:r>
          </w:p>
        </w:tc>
        <w:tc>
          <w:tcPr>
            <w:tcW w:w="8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438383" w14:textId="77777777"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Pr="00BD5993">
              <w:rPr>
                <w:rFonts w:cs="Arial"/>
                <w:color w:val="000000"/>
                <w:szCs w:val="24"/>
              </w:rPr>
              <w:t>(  ) representante órgão de classe ou associação</w:t>
            </w:r>
          </w:p>
          <w:p w14:paraId="0D191222" w14:textId="77777777"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Pr="00BD5993">
              <w:rPr>
                <w:rFonts w:cs="Arial"/>
                <w:color w:val="000000"/>
                <w:szCs w:val="24"/>
              </w:rPr>
              <w:t>(  ) representante de instituição governamental</w:t>
            </w:r>
          </w:p>
          <w:p w14:paraId="15D95827" w14:textId="77777777" w:rsidR="00BD5993" w:rsidRPr="00BD5993" w:rsidRDefault="00BD5993" w:rsidP="00100689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14:paraId="22733F07" w14:textId="77777777" w:rsidTr="006A1D36">
        <w:trPr>
          <w:trHeight w:val="375"/>
        </w:trPr>
        <w:tc>
          <w:tcPr>
            <w:tcW w:w="14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8946EF" w14:textId="77777777" w:rsidR="007C00A7" w:rsidRPr="001C0ACE" w:rsidRDefault="005D66E3" w:rsidP="00B52C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C0ACE">
              <w:rPr>
                <w:rFonts w:ascii="Arial" w:hAnsi="Arial" w:cs="Arial"/>
                <w:bCs/>
                <w:sz w:val="28"/>
                <w:szCs w:val="28"/>
              </w:rPr>
              <w:t xml:space="preserve">Consulta Pública </w:t>
            </w:r>
            <w:r w:rsidR="001C0ACE" w:rsidRPr="001C0ACE">
              <w:rPr>
                <w:rFonts w:ascii="Arial" w:hAnsi="Arial" w:cs="Arial"/>
                <w:sz w:val="28"/>
                <w:szCs w:val="28"/>
              </w:rPr>
              <w:t>sobre minuta de resolução que trata das especificações do querosene de aviação JET-A e JET A-1, dos querosenes de aviação alternativos e do querosene de aviação C (JET-C), bem como as obrigações quanto ao controle da qualidade a serem atendidas pelos agentes econômicos que comercializam esses produtos em território nacional</w:t>
            </w:r>
          </w:p>
        </w:tc>
      </w:tr>
      <w:tr w:rsidR="00C13A89" w14:paraId="2E72E49E" w14:textId="77777777" w:rsidTr="004B1A2A">
        <w:trPr>
          <w:trHeight w:hRule="exact" w:val="68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45C14A" w14:textId="77777777" w:rsidR="00C13A89" w:rsidRPr="00BB004F" w:rsidRDefault="00C13A89" w:rsidP="005F6637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ARTIGO DA MINUTA</w:t>
            </w: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15143E" w14:textId="77777777" w:rsidR="00C13A89" w:rsidRPr="00BB004F" w:rsidRDefault="00C13A89" w:rsidP="005F6637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PROPOSTA DE ALTERAÇÃO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B658A1" w14:textId="77777777" w:rsidR="00C13A89" w:rsidRPr="00BB004F" w:rsidRDefault="00C13A89" w:rsidP="005F6637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JUSTIFICATIVA</w:t>
            </w:r>
          </w:p>
        </w:tc>
      </w:tr>
      <w:tr w:rsidR="00E22E63" w14:paraId="218C9165" w14:textId="77777777" w:rsidTr="004B1A2A">
        <w:trPr>
          <w:trHeight w:val="56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B949DC" w14:textId="77777777" w:rsidR="00E22E63" w:rsidRPr="009E7E43" w:rsidRDefault="00E22E63" w:rsidP="000303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5322D6" w14:textId="77777777" w:rsidR="00E22E63" w:rsidRPr="009E7E43" w:rsidRDefault="00E22E63" w:rsidP="00E22E63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Art. 1º Esta Resolução estabelece as especificações dos querosenes de aviação JET-A e JET-A1, dos querosenes de aviação alternativos e do querosene de aviação C (JET-C), na forma do Anexo, bem como as obrigações quanto ao controle da qualidade a serem atendidas pelos agentes econômicos que comercializam esses produtos em território nacional. </w:t>
            </w:r>
          </w:p>
          <w:p w14:paraId="5B6C4222" w14:textId="77777777" w:rsidR="00190350" w:rsidRPr="009E7E43" w:rsidRDefault="00190350" w:rsidP="00E22E63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  <w:p w14:paraId="6331FCBF" w14:textId="77777777" w:rsidR="00E22E63" w:rsidRPr="009E7E43" w:rsidRDefault="00E22E63" w:rsidP="00E22E63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§ 1º É vedada a comercialização dos combustíveis de aviação, de que trata o caput, que não se enquadrem nas especificações estabelecidas nesta Resolução. </w:t>
            </w:r>
          </w:p>
          <w:p w14:paraId="0FBA28E5" w14:textId="77777777" w:rsidR="00190350" w:rsidRPr="009E7E43" w:rsidRDefault="00190350" w:rsidP="00E22E63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  <w:p w14:paraId="73BF962E" w14:textId="77777777" w:rsidR="00190350" w:rsidRPr="009E7E43" w:rsidRDefault="00E22E63" w:rsidP="00E22E63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§ 2º Na produção do JET-A e do JET-A1 é permitido o coprocessamento de matéria-prima convencional com até cinco por cento em volume das matérias-primas: </w:t>
            </w:r>
          </w:p>
          <w:p w14:paraId="17F15D5F" w14:textId="77777777" w:rsidR="00E22E63" w:rsidRPr="009E7E43" w:rsidRDefault="00E22E63" w:rsidP="00E22E63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I - mono-, </w:t>
            </w:r>
            <w:proofErr w:type="spellStart"/>
            <w:r w:rsidRPr="009E7E43">
              <w:rPr>
                <w:rFonts w:cs="Calibri"/>
                <w:szCs w:val="22"/>
              </w:rPr>
              <w:t>di</w:t>
            </w:r>
            <w:proofErr w:type="spellEnd"/>
            <w:r w:rsidRPr="009E7E43">
              <w:rPr>
                <w:rFonts w:cs="Calibri"/>
                <w:szCs w:val="22"/>
              </w:rPr>
              <w:t xml:space="preserve">-, triglicerídeos, ácidos graxos livres e ésteres de ácidos graxos; ou </w:t>
            </w:r>
          </w:p>
          <w:p w14:paraId="2197C654" w14:textId="77777777" w:rsidR="00E22E63" w:rsidRPr="009E7E43" w:rsidRDefault="00E22E63" w:rsidP="00E22E63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II - hidrocarbonetos produzidos por gás de síntese via processo Fischer-</w:t>
            </w:r>
            <w:proofErr w:type="spellStart"/>
            <w:r w:rsidRPr="009E7E43">
              <w:rPr>
                <w:rFonts w:cs="Calibri"/>
                <w:szCs w:val="22"/>
              </w:rPr>
              <w:t>Tropsch</w:t>
            </w:r>
            <w:proofErr w:type="spellEnd"/>
            <w:r w:rsidRPr="009E7E43">
              <w:rPr>
                <w:rFonts w:cs="Calibri"/>
                <w:szCs w:val="22"/>
              </w:rPr>
              <w:t xml:space="preserve"> com catalisadores a base de ferro ou cobalto. </w:t>
            </w:r>
          </w:p>
          <w:p w14:paraId="56A03C90" w14:textId="77777777" w:rsidR="00190350" w:rsidRPr="009E7E43" w:rsidRDefault="00190350" w:rsidP="00E22E63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  <w:p w14:paraId="5C40350E" w14:textId="77777777" w:rsidR="00E22E63" w:rsidRPr="009E7E43" w:rsidRDefault="00E22E63" w:rsidP="00E22E63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lastRenderedPageBreak/>
              <w:t xml:space="preserve">§ 3º Os querosenes de aviação alternativos abrangidos por esta Resolução são: </w:t>
            </w:r>
          </w:p>
          <w:p w14:paraId="264044A3" w14:textId="77777777" w:rsidR="00E22E63" w:rsidRPr="009E7E43" w:rsidRDefault="00E22E63" w:rsidP="00E22E63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I - o querosene parafínico </w:t>
            </w:r>
            <w:proofErr w:type="spellStart"/>
            <w:r w:rsidRPr="009E7E43">
              <w:rPr>
                <w:rFonts w:cs="Calibri"/>
                <w:szCs w:val="22"/>
              </w:rPr>
              <w:t>hidroprocessado</w:t>
            </w:r>
            <w:proofErr w:type="spellEnd"/>
            <w:r w:rsidRPr="009E7E43">
              <w:rPr>
                <w:rFonts w:cs="Calibri"/>
                <w:szCs w:val="22"/>
              </w:rPr>
              <w:t xml:space="preserve"> e sintetizado por Fischer-</w:t>
            </w:r>
            <w:proofErr w:type="spellStart"/>
            <w:r w:rsidRPr="009E7E43">
              <w:rPr>
                <w:rFonts w:cs="Calibri"/>
                <w:szCs w:val="22"/>
              </w:rPr>
              <w:t>Tropsch</w:t>
            </w:r>
            <w:proofErr w:type="spellEnd"/>
            <w:r w:rsidRPr="009E7E43">
              <w:rPr>
                <w:rFonts w:cs="Calibri"/>
                <w:szCs w:val="22"/>
              </w:rPr>
              <w:t xml:space="preserve"> (SPK-FT); </w:t>
            </w:r>
          </w:p>
          <w:p w14:paraId="0A95DFEF" w14:textId="77777777" w:rsidR="00E22E63" w:rsidRPr="009E7E43" w:rsidRDefault="00E22E63" w:rsidP="00E22E63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II - o querosene parafínico sintetizado por ácidos graxos e ésteres </w:t>
            </w:r>
            <w:proofErr w:type="spellStart"/>
            <w:r w:rsidRPr="009E7E43">
              <w:rPr>
                <w:rFonts w:cs="Calibri"/>
                <w:szCs w:val="22"/>
              </w:rPr>
              <w:t>hidroprocessados</w:t>
            </w:r>
            <w:proofErr w:type="spellEnd"/>
            <w:r w:rsidRPr="009E7E43">
              <w:rPr>
                <w:rFonts w:cs="Calibri"/>
                <w:szCs w:val="22"/>
              </w:rPr>
              <w:t xml:space="preserve"> (SPK-HEFA); </w:t>
            </w:r>
          </w:p>
          <w:p w14:paraId="32BC8893" w14:textId="77777777" w:rsidR="00E22E63" w:rsidRPr="009E7E43" w:rsidRDefault="00E22E63" w:rsidP="00E22E63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III - o querosene parafínico sintetizado com aromáticos (SPK/A); </w:t>
            </w:r>
          </w:p>
          <w:p w14:paraId="05D04473" w14:textId="77777777" w:rsidR="00E22E63" w:rsidRPr="009E7E43" w:rsidRDefault="00E22E63" w:rsidP="00E22E63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IV - o querosene parafínico sintetizado por álcool (SPK-ATJ); </w:t>
            </w:r>
          </w:p>
          <w:p w14:paraId="21DEA979" w14:textId="77777777" w:rsidR="00E22E63" w:rsidRPr="009E7E43" w:rsidRDefault="00E22E63" w:rsidP="00E22E63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V - as </w:t>
            </w:r>
            <w:proofErr w:type="spellStart"/>
            <w:r w:rsidRPr="009E7E43">
              <w:rPr>
                <w:rFonts w:cs="Calibri"/>
                <w:szCs w:val="22"/>
              </w:rPr>
              <w:t>isoparafinas</w:t>
            </w:r>
            <w:proofErr w:type="spellEnd"/>
            <w:r w:rsidRPr="009E7E43">
              <w:rPr>
                <w:rFonts w:cs="Calibri"/>
                <w:szCs w:val="22"/>
              </w:rPr>
              <w:t xml:space="preserve"> sintetizadas de açúcares fermentados e </w:t>
            </w:r>
            <w:proofErr w:type="spellStart"/>
            <w:r w:rsidRPr="009E7E43">
              <w:rPr>
                <w:rFonts w:cs="Calibri"/>
                <w:szCs w:val="22"/>
              </w:rPr>
              <w:t>hidroprocessados</w:t>
            </w:r>
            <w:proofErr w:type="spellEnd"/>
            <w:r w:rsidRPr="009E7E43">
              <w:rPr>
                <w:rFonts w:cs="Calibri"/>
                <w:szCs w:val="22"/>
              </w:rPr>
              <w:t xml:space="preserve"> (SIP); </w:t>
            </w:r>
          </w:p>
          <w:p w14:paraId="76185B8C" w14:textId="77777777" w:rsidR="00E22E63" w:rsidRPr="009E7E43" w:rsidRDefault="00E22E63" w:rsidP="00E22E63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VI - o querosene de </w:t>
            </w:r>
            <w:proofErr w:type="spellStart"/>
            <w:r w:rsidRPr="009E7E43">
              <w:rPr>
                <w:rFonts w:cs="Calibri"/>
                <w:szCs w:val="22"/>
              </w:rPr>
              <w:t>hidrotermólise</w:t>
            </w:r>
            <w:proofErr w:type="spellEnd"/>
            <w:r w:rsidRPr="009E7E43">
              <w:rPr>
                <w:rFonts w:cs="Calibri"/>
                <w:szCs w:val="22"/>
              </w:rPr>
              <w:t xml:space="preserve"> catalítica (CHJ); e </w:t>
            </w:r>
          </w:p>
          <w:p w14:paraId="1F7D0CD6" w14:textId="77777777" w:rsidR="00E22E63" w:rsidRPr="009E7E43" w:rsidRDefault="00E22E63" w:rsidP="00E22E63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VII - o querosene parafínico sintetizado por hidrocarbonetos </w:t>
            </w:r>
            <w:proofErr w:type="spellStart"/>
            <w:r w:rsidRPr="009E7E43">
              <w:rPr>
                <w:rFonts w:cs="Calibri"/>
                <w:szCs w:val="22"/>
              </w:rPr>
              <w:t>bioderivados</w:t>
            </w:r>
            <w:proofErr w:type="spellEnd"/>
            <w:r w:rsidRPr="009E7E43">
              <w:rPr>
                <w:rFonts w:cs="Calibri"/>
                <w:szCs w:val="22"/>
              </w:rPr>
              <w:t xml:space="preserve">, ácidos graxos e ésteres </w:t>
            </w:r>
            <w:proofErr w:type="spellStart"/>
            <w:r w:rsidRPr="009E7E43">
              <w:rPr>
                <w:rFonts w:cs="Calibri"/>
                <w:szCs w:val="22"/>
              </w:rPr>
              <w:t>hidroprocessados</w:t>
            </w:r>
            <w:proofErr w:type="spellEnd"/>
            <w:r w:rsidRPr="009E7E43">
              <w:rPr>
                <w:rFonts w:cs="Calibri"/>
                <w:szCs w:val="22"/>
              </w:rPr>
              <w:t xml:space="preserve"> (SPK-HC-HEFA)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6234B4" w14:textId="77777777" w:rsidR="00E22E63" w:rsidRPr="009E7E43" w:rsidRDefault="008C6A59" w:rsidP="002579FF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lastRenderedPageBreak/>
              <w:t>Sem comentários</w:t>
            </w:r>
          </w:p>
        </w:tc>
      </w:tr>
      <w:tr w:rsidR="00B73730" w14:paraId="30AE5116" w14:textId="77777777" w:rsidTr="004B1A2A">
        <w:trPr>
          <w:trHeight w:val="56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B2856B" w14:textId="77777777" w:rsidR="00B73730" w:rsidRPr="009E7E43" w:rsidRDefault="00B73730" w:rsidP="000303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7E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Art. 2º</w:t>
            </w: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B51669" w14:textId="77777777" w:rsidR="00B73730" w:rsidRPr="009E7E43" w:rsidRDefault="00B73730" w:rsidP="002579FF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Art. 2º Somente os distribuidores de combustíveis de aviação e os produtores de JET-A e JET-A1, autorizados pela ANP, podem realizar a mistura do </w:t>
            </w:r>
            <w:del w:id="0" w:author="Samuel Carvalho" w:date="2021-02-25T15:32:00Z">
              <w:r w:rsidRPr="009E7E43" w:rsidDel="00580A29">
                <w:rPr>
                  <w:rFonts w:cs="Calibri"/>
                  <w:szCs w:val="22"/>
                </w:rPr>
                <w:delText>QAV alternativo</w:delText>
              </w:r>
            </w:del>
            <w:ins w:id="1" w:author="Samuel Carvalho" w:date="2021-02-25T15:32:00Z">
              <w:r w:rsidR="00580A29" w:rsidRPr="009E7E43">
                <w:rPr>
                  <w:rFonts w:cs="Calibri"/>
                  <w:szCs w:val="22"/>
                </w:rPr>
                <w:t>Jet alternativo</w:t>
              </w:r>
            </w:ins>
            <w:r w:rsidRPr="009E7E43">
              <w:rPr>
                <w:rFonts w:cs="Calibri"/>
                <w:szCs w:val="22"/>
              </w:rPr>
              <w:t xml:space="preserve"> ao JET-A ou JET-A1 para a composição do JET-C.</w:t>
            </w:r>
          </w:p>
          <w:p w14:paraId="3529B15B" w14:textId="77777777" w:rsidR="00056A2D" w:rsidRPr="009E7E43" w:rsidRDefault="00056A2D" w:rsidP="002579FF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2" w:author="Samuel Carvalho" w:date="2021-02-25T15:59:00Z"/>
                <w:rFonts w:cs="Calibri"/>
                <w:szCs w:val="22"/>
              </w:rPr>
            </w:pPr>
          </w:p>
          <w:p w14:paraId="1B85C987" w14:textId="77777777" w:rsidR="00056A2D" w:rsidRPr="009E7E43" w:rsidRDefault="00B73730" w:rsidP="002579FF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3" w:author="Samuel Carvalho" w:date="2021-02-25T15:59:00Z"/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§1º Para formular o querosene de aviação C (JET-C), o querosene de aviação alternativo (</w:t>
            </w:r>
            <w:del w:id="4" w:author="Samuel Carvalho" w:date="2021-02-25T15:32:00Z">
              <w:r w:rsidRPr="009E7E43" w:rsidDel="00580A29">
                <w:rPr>
                  <w:rFonts w:cs="Calibri"/>
                  <w:szCs w:val="22"/>
                </w:rPr>
                <w:delText>QAV alternativo</w:delText>
              </w:r>
            </w:del>
            <w:ins w:id="5" w:author="Samuel Carvalho" w:date="2021-02-25T15:32:00Z">
              <w:r w:rsidR="00580A29" w:rsidRPr="009E7E43">
                <w:rPr>
                  <w:rFonts w:cs="Calibri"/>
                  <w:szCs w:val="22"/>
                </w:rPr>
                <w:t>Jet alternativo</w:t>
              </w:r>
            </w:ins>
            <w:r w:rsidRPr="009E7E43">
              <w:rPr>
                <w:rFonts w:cs="Calibri"/>
                <w:szCs w:val="22"/>
              </w:rPr>
              <w:t xml:space="preserve">) deve ser adicionado ao JET-A ou ao JET-A1 nas seguintes proporções: I - até o limite máximo de 50% (cinquenta por cento) em volume no caso de SPK-FT, SPK-HEFA, SPK/A, SPK-ATJ e CHJ; e II - até o limite máximo de 10% (dez por cento) em volume no caso de SIP e SPK-HC-HEFA. </w:t>
            </w:r>
          </w:p>
          <w:p w14:paraId="7690EEDF" w14:textId="77777777" w:rsidR="00056A2D" w:rsidRPr="009E7E43" w:rsidRDefault="00056A2D" w:rsidP="002579FF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6" w:author="Samuel Carvalho" w:date="2021-02-25T15:59:00Z"/>
                <w:rFonts w:cs="Calibri"/>
                <w:szCs w:val="22"/>
              </w:rPr>
            </w:pPr>
          </w:p>
          <w:p w14:paraId="3128CF02" w14:textId="77777777" w:rsidR="00056A2D" w:rsidRPr="009E7E43" w:rsidRDefault="00B73730" w:rsidP="002579FF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7" w:author="Samuel Carvalho" w:date="2021-02-25T15:59:00Z"/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§2º Fica vedada a utilização de </w:t>
            </w:r>
            <w:del w:id="8" w:author="Samuel Carvalho" w:date="2021-02-25T15:33:00Z">
              <w:r w:rsidRPr="009E7E43" w:rsidDel="00580A29">
                <w:rPr>
                  <w:rFonts w:cs="Calibri"/>
                  <w:szCs w:val="22"/>
                </w:rPr>
                <w:delText>QAV alternativo</w:delText>
              </w:r>
            </w:del>
            <w:ins w:id="9" w:author="Samuel Carvalho" w:date="2021-02-25T15:33:00Z">
              <w:r w:rsidR="00580A29" w:rsidRPr="009E7E43">
                <w:rPr>
                  <w:rFonts w:cs="Calibri"/>
                  <w:szCs w:val="22"/>
                </w:rPr>
                <w:t>Jet alternativo</w:t>
              </w:r>
            </w:ins>
            <w:r w:rsidRPr="009E7E43">
              <w:rPr>
                <w:rFonts w:cs="Calibri"/>
                <w:szCs w:val="22"/>
              </w:rPr>
              <w:t xml:space="preserve"> nos motores das aeronaves sem a devida mistura com o JET-A ou JET-A1 nas proporções descritas no §1º deste artigo. </w:t>
            </w:r>
          </w:p>
          <w:p w14:paraId="059A4C15" w14:textId="77777777" w:rsidR="00056A2D" w:rsidRPr="009E7E43" w:rsidRDefault="00056A2D" w:rsidP="002579FF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10" w:author="Samuel Carvalho" w:date="2021-02-25T15:59:00Z"/>
                <w:rFonts w:cs="Calibri"/>
                <w:szCs w:val="22"/>
              </w:rPr>
            </w:pPr>
          </w:p>
          <w:p w14:paraId="0B6578A1" w14:textId="77777777" w:rsidR="00056A2D" w:rsidRPr="009E7E43" w:rsidRDefault="00B73730" w:rsidP="002579FF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11" w:author="Samuel Carvalho" w:date="2021-02-25T15:59:00Z"/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§3º Fica proibida a adição de mais de um tipo de </w:t>
            </w:r>
            <w:del w:id="12" w:author="Samuel Carvalho" w:date="2021-02-25T15:33:00Z">
              <w:r w:rsidRPr="009E7E43" w:rsidDel="00580A29">
                <w:rPr>
                  <w:rFonts w:cs="Calibri"/>
                  <w:szCs w:val="22"/>
                </w:rPr>
                <w:delText>QAV alternativo</w:delText>
              </w:r>
            </w:del>
            <w:ins w:id="13" w:author="Samuel Carvalho" w:date="2021-02-25T15:33:00Z">
              <w:r w:rsidR="00580A29" w:rsidRPr="009E7E43">
                <w:rPr>
                  <w:rFonts w:cs="Calibri"/>
                  <w:szCs w:val="22"/>
                </w:rPr>
                <w:t>Jet alternativo</w:t>
              </w:r>
            </w:ins>
            <w:r w:rsidRPr="009E7E43">
              <w:rPr>
                <w:rFonts w:cs="Calibri"/>
                <w:szCs w:val="22"/>
              </w:rPr>
              <w:t xml:space="preserve"> ao JET-A ou ao JET-A1, bem como a mistura de diferentes tipos de JET-C. </w:t>
            </w:r>
          </w:p>
          <w:p w14:paraId="4ED17867" w14:textId="77777777" w:rsidR="00056A2D" w:rsidRPr="009E7E43" w:rsidRDefault="00056A2D" w:rsidP="002579FF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14" w:author="Samuel Carvalho" w:date="2021-02-25T15:59:00Z"/>
                <w:rFonts w:cs="Calibri"/>
                <w:szCs w:val="22"/>
              </w:rPr>
            </w:pPr>
          </w:p>
          <w:p w14:paraId="75B1E9DA" w14:textId="77777777" w:rsidR="00C97CDC" w:rsidRDefault="00B73730" w:rsidP="002579FF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15" w:author="Samuel Carvalho" w:date="2021-03-16T14:30:00Z"/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§4º O JET-C que atenda a </w:t>
            </w:r>
            <w:proofErr w:type="gramStart"/>
            <w:r w:rsidRPr="009E7E43">
              <w:rPr>
                <w:rFonts w:cs="Calibri"/>
                <w:szCs w:val="22"/>
              </w:rPr>
              <w:t>todos os requisitos de qualidade desta Resolução pode</w:t>
            </w:r>
            <w:proofErr w:type="gramEnd"/>
            <w:r w:rsidRPr="009E7E43">
              <w:rPr>
                <w:rFonts w:cs="Calibri"/>
                <w:szCs w:val="22"/>
              </w:rPr>
              <w:t xml:space="preserve"> ser misturado ao JET-A e ao JET-A1. </w:t>
            </w:r>
          </w:p>
          <w:p w14:paraId="57B3AE4A" w14:textId="77777777" w:rsidR="00C97CDC" w:rsidRDefault="00C97CDC" w:rsidP="002579FF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16" w:author="Samuel Carvalho" w:date="2021-03-16T14:30:00Z"/>
                <w:rFonts w:cs="Calibri"/>
                <w:szCs w:val="22"/>
              </w:rPr>
            </w:pPr>
          </w:p>
          <w:p w14:paraId="5504DEEF" w14:textId="45653BCB" w:rsidR="00B73730" w:rsidRPr="009E7E43" w:rsidRDefault="00B73730" w:rsidP="002579FF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Parágrafo único. O JET-A ou o JET-A1 e o </w:t>
            </w:r>
            <w:del w:id="17" w:author="Samuel Carvalho" w:date="2021-02-25T15:33:00Z">
              <w:r w:rsidRPr="009E7E43" w:rsidDel="00580A29">
                <w:rPr>
                  <w:rFonts w:cs="Calibri"/>
                  <w:szCs w:val="22"/>
                </w:rPr>
                <w:delText>QAV alternativo</w:delText>
              </w:r>
            </w:del>
            <w:ins w:id="18" w:author="Samuel Carvalho" w:date="2021-02-25T15:33:00Z">
              <w:r w:rsidR="00580A29" w:rsidRPr="009E7E43">
                <w:rPr>
                  <w:rFonts w:cs="Calibri"/>
                  <w:szCs w:val="22"/>
                </w:rPr>
                <w:t>Jet alternativo</w:t>
              </w:r>
            </w:ins>
            <w:r w:rsidRPr="009E7E43">
              <w:rPr>
                <w:rFonts w:cs="Calibri"/>
                <w:szCs w:val="22"/>
              </w:rPr>
              <w:t xml:space="preserve"> utilizados para compor o JET-C devem atender às especificações referentes a </w:t>
            </w:r>
            <w:r w:rsidRPr="009E7E43">
              <w:rPr>
                <w:rFonts w:cs="Calibri"/>
                <w:szCs w:val="22"/>
              </w:rPr>
              <w:lastRenderedPageBreak/>
              <w:t>cada produto que estão estabelecidas nas tabelas do Anexo.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E956A9" w14:textId="77777777" w:rsidR="00B73730" w:rsidRPr="009E7E43" w:rsidRDefault="00580A29" w:rsidP="002579FF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lastRenderedPageBreak/>
              <w:t>Alinhar</w:t>
            </w:r>
            <w:r w:rsidR="00B73730" w:rsidRPr="009E7E43">
              <w:rPr>
                <w:rFonts w:cs="Calibri"/>
                <w:szCs w:val="22"/>
              </w:rPr>
              <w:t xml:space="preserve"> nomenclatura do QAV alternativo para Jet Alternativo</w:t>
            </w:r>
            <w:r w:rsidRPr="009E7E43">
              <w:rPr>
                <w:rFonts w:cs="Calibri"/>
                <w:szCs w:val="22"/>
              </w:rPr>
              <w:t>,</w:t>
            </w:r>
            <w:r w:rsidR="00B73730" w:rsidRPr="009E7E43">
              <w:rPr>
                <w:rFonts w:cs="Calibri"/>
                <w:szCs w:val="22"/>
              </w:rPr>
              <w:t xml:space="preserve"> reduzindo riscos de confusões futuras</w:t>
            </w:r>
            <w:r w:rsidR="008C6A59" w:rsidRPr="009E7E43">
              <w:rPr>
                <w:rFonts w:cs="Calibri"/>
                <w:szCs w:val="22"/>
              </w:rPr>
              <w:t>.</w:t>
            </w:r>
          </w:p>
        </w:tc>
      </w:tr>
      <w:tr w:rsidR="008C6A59" w14:paraId="7BA04670" w14:textId="77777777" w:rsidTr="004B1A2A">
        <w:trPr>
          <w:trHeight w:val="56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697B9B" w14:textId="77777777" w:rsidR="008C6A59" w:rsidRPr="009E7E43" w:rsidRDefault="008C6A59" w:rsidP="008C6A5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7E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Art. 3º</w:t>
            </w: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B7AF25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Art. 3º Para fins desta Resolução, ficam estabelecidas as seguintes definições:</w:t>
            </w:r>
          </w:p>
          <w:p w14:paraId="40C6DD02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(...)</w:t>
            </w:r>
          </w:p>
          <w:p w14:paraId="281962E8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VI - certificado da qualidade: documento da qualidade que contém todas as informações e os resultados das características físico-químicas requeridas nesta Resolução para o JET-A, o JET-A1, o </w:t>
            </w:r>
            <w:del w:id="19" w:author="Samuel Carvalho" w:date="2021-02-25T15:31:00Z">
              <w:r w:rsidRPr="009E7E43" w:rsidDel="00580A29">
                <w:rPr>
                  <w:rFonts w:cs="Calibri"/>
                  <w:szCs w:val="22"/>
                </w:rPr>
                <w:delText>QAV alternativo</w:delText>
              </w:r>
            </w:del>
            <w:ins w:id="20" w:author="Samuel Carvalho" w:date="2021-02-25T15:31:00Z">
              <w:r w:rsidRPr="009E7E43">
                <w:rPr>
                  <w:rFonts w:cs="Calibri"/>
                  <w:szCs w:val="22"/>
                </w:rPr>
                <w:t>Jet alternativo</w:t>
              </w:r>
            </w:ins>
            <w:r w:rsidRPr="009E7E43">
              <w:rPr>
                <w:rFonts w:cs="Calibri"/>
                <w:szCs w:val="22"/>
              </w:rPr>
              <w:t xml:space="preserve"> e o JET-C;</w:t>
            </w:r>
          </w:p>
          <w:p w14:paraId="70F41533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(...)</w:t>
            </w:r>
          </w:p>
          <w:p w14:paraId="5EDE4B33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IX - documento da qualidade: definição geral para o certificado da qualidade do JET-A, do JET-A1, do </w:t>
            </w:r>
            <w:del w:id="21" w:author="Samuel Carvalho" w:date="2021-02-25T15:31:00Z">
              <w:r w:rsidRPr="009E7E43" w:rsidDel="00580A29">
                <w:rPr>
                  <w:rFonts w:cs="Calibri"/>
                  <w:szCs w:val="22"/>
                </w:rPr>
                <w:delText>QAV alternativo</w:delText>
              </w:r>
            </w:del>
            <w:ins w:id="22" w:author="Samuel Carvalho" w:date="2021-02-25T15:31:00Z">
              <w:r w:rsidRPr="009E7E43">
                <w:rPr>
                  <w:rFonts w:cs="Calibri"/>
                  <w:szCs w:val="22"/>
                </w:rPr>
                <w:t>Jet alternativo</w:t>
              </w:r>
            </w:ins>
            <w:r w:rsidRPr="009E7E43">
              <w:rPr>
                <w:rFonts w:cs="Calibri"/>
                <w:szCs w:val="22"/>
              </w:rPr>
              <w:t xml:space="preserve"> e do JET-C, o boletim de conformidade do JET-A, do JET-A1 e do JET-C ou o registro da análise da qualidade do JET-A, do JET-A1 e do JET-C;</w:t>
            </w:r>
          </w:p>
          <w:p w14:paraId="10F7BF2B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(...)</w:t>
            </w:r>
          </w:p>
          <w:p w14:paraId="0B6D8DB8" w14:textId="77777777" w:rsidR="008C6A59" w:rsidRPr="009E7E43" w:rsidRDefault="008C6A59" w:rsidP="008C6A59">
            <w:pPr>
              <w:pStyle w:val="Default"/>
              <w:rPr>
                <w:sz w:val="22"/>
                <w:szCs w:val="22"/>
              </w:rPr>
            </w:pPr>
            <w:r w:rsidRPr="009E7E43">
              <w:rPr>
                <w:sz w:val="22"/>
                <w:szCs w:val="22"/>
              </w:rPr>
              <w:t>XV - querosene de aviação alternativo (</w:t>
            </w:r>
            <w:del w:id="23" w:author="Samuel Carvalho" w:date="2021-02-25T15:31:00Z">
              <w:r w:rsidRPr="009E7E43" w:rsidDel="00580A29">
                <w:rPr>
                  <w:sz w:val="22"/>
                  <w:szCs w:val="22"/>
                </w:rPr>
                <w:delText>QAV alternativo</w:delText>
              </w:r>
            </w:del>
            <w:ins w:id="24" w:author="Samuel Carvalho" w:date="2021-02-25T15:31:00Z">
              <w:r w:rsidRPr="009E7E43">
                <w:rPr>
                  <w:sz w:val="22"/>
                  <w:szCs w:val="22"/>
                </w:rPr>
                <w:t>Jet alternativo</w:t>
              </w:r>
            </w:ins>
            <w:r w:rsidRPr="009E7E43">
              <w:rPr>
                <w:sz w:val="22"/>
                <w:szCs w:val="22"/>
              </w:rPr>
              <w:t xml:space="preserve">): combustível derivado de fontes alternativas, como biomassa, gases residuais, resíduos sólidos, carvão e gás natural, produzido pelos processos que atendam ao estabelecido nesta Resolução; </w:t>
            </w:r>
          </w:p>
          <w:p w14:paraId="04E28F0F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XVI - querosene de aviação C (JET-C): combustível destinado exclusivamente ao consumo em turbinas de aeronaves, composto de um único tipo de </w:t>
            </w:r>
            <w:del w:id="25" w:author="Samuel Carvalho" w:date="2021-02-25T15:31:00Z">
              <w:r w:rsidRPr="009E7E43" w:rsidDel="00580A29">
                <w:rPr>
                  <w:rFonts w:cs="Calibri"/>
                  <w:szCs w:val="22"/>
                </w:rPr>
                <w:delText>QAV alternativo</w:delText>
              </w:r>
            </w:del>
            <w:ins w:id="26" w:author="Samuel Carvalho" w:date="2021-02-25T15:31:00Z">
              <w:r w:rsidRPr="009E7E43">
                <w:rPr>
                  <w:rFonts w:cs="Calibri"/>
                  <w:szCs w:val="22"/>
                </w:rPr>
                <w:t>Jet alternativo</w:t>
              </w:r>
            </w:ins>
            <w:r w:rsidRPr="009E7E43">
              <w:rPr>
                <w:rFonts w:cs="Calibri"/>
                <w:szCs w:val="22"/>
              </w:rPr>
              <w:t xml:space="preserve"> misturado ao JET-A ou ao JET-A1 nas proporções definidas nesta Resolução;</w:t>
            </w:r>
          </w:p>
          <w:p w14:paraId="0296E34E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(...)</w:t>
            </w:r>
          </w:p>
          <w:p w14:paraId="719AEB4B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XXVI - terminal de querosene: instalação autorizada conforme a Resolução ANP nº 52, de 2 de dezembro de 2015, utilizada para o recebimento, expedição e armazenagem de JET-A, JET-A1, </w:t>
            </w:r>
            <w:del w:id="27" w:author="Samuel Carvalho" w:date="2021-02-25T15:31:00Z">
              <w:r w:rsidRPr="009E7E43" w:rsidDel="00580A29">
                <w:rPr>
                  <w:rFonts w:cs="Calibri"/>
                  <w:szCs w:val="22"/>
                </w:rPr>
                <w:delText>QAV alternativo</w:delText>
              </w:r>
            </w:del>
            <w:ins w:id="28" w:author="Samuel Carvalho" w:date="2021-02-25T15:31:00Z">
              <w:r w:rsidRPr="009E7E43">
                <w:rPr>
                  <w:rFonts w:cs="Calibri"/>
                  <w:szCs w:val="22"/>
                </w:rPr>
                <w:t>Jet alternativo</w:t>
              </w:r>
            </w:ins>
            <w:r w:rsidRPr="009E7E43">
              <w:rPr>
                <w:rFonts w:cs="Calibri"/>
                <w:szCs w:val="22"/>
              </w:rPr>
              <w:t xml:space="preserve"> e JET-C.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4192C9" w14:textId="77777777" w:rsidR="00056A2D" w:rsidRPr="009E7E43" w:rsidRDefault="00056A2D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29" w:author="Samuel Carvalho" w:date="2021-02-25T15:59:00Z"/>
                <w:rFonts w:cs="Calibri"/>
                <w:szCs w:val="22"/>
              </w:rPr>
            </w:pPr>
          </w:p>
          <w:p w14:paraId="71A90135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Alinhar nomenclatura do QAV alternativo para Jet Alternativo, reduzindo riscos de confusões futuras.</w:t>
            </w:r>
          </w:p>
        </w:tc>
      </w:tr>
      <w:tr w:rsidR="008C6A59" w14:paraId="5EEF06E2" w14:textId="77777777" w:rsidTr="004B1A2A">
        <w:trPr>
          <w:trHeight w:val="56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BB1E03" w14:textId="77777777" w:rsidR="008C6A59" w:rsidRPr="009E7E43" w:rsidRDefault="008C6A59" w:rsidP="008C6A59">
            <w:pPr>
              <w:rPr>
                <w:rFonts w:ascii="Calibri" w:eastAsia="Arial Unicode MS" w:hAnsi="Calibri" w:cs="Calibri"/>
                <w:b/>
                <w:bCs/>
                <w:color w:val="000000"/>
                <w:sz w:val="22"/>
                <w:szCs w:val="22"/>
              </w:rPr>
            </w:pPr>
            <w:r w:rsidRPr="009E7E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Art. 4º</w:t>
            </w:r>
          </w:p>
          <w:p w14:paraId="7B7B4582" w14:textId="77777777" w:rsidR="008C6A59" w:rsidRPr="009E7E43" w:rsidRDefault="008C6A59" w:rsidP="008C6A59">
            <w:pP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9E7E43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26860F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30" w:author="Samuel Carvalho" w:date="2021-02-25T16:06:00Z"/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Art. 4º O importador e o produtor de JET-A ou JET-A1, o produtor de </w:t>
            </w:r>
            <w:del w:id="31" w:author="Samuel Carvalho" w:date="2021-02-25T15:32:00Z">
              <w:r w:rsidRPr="009E7E43" w:rsidDel="00580A29">
                <w:rPr>
                  <w:rFonts w:cs="Calibri"/>
                  <w:szCs w:val="22"/>
                </w:rPr>
                <w:delText>QAV alternativo</w:delText>
              </w:r>
            </w:del>
            <w:ins w:id="32" w:author="Samuel Carvalho" w:date="2021-02-25T15:32:00Z">
              <w:r w:rsidRPr="009E7E43">
                <w:rPr>
                  <w:rFonts w:cs="Calibri"/>
                  <w:szCs w:val="22"/>
                </w:rPr>
                <w:t>Jet alternativo</w:t>
              </w:r>
            </w:ins>
            <w:r w:rsidRPr="009E7E43">
              <w:rPr>
                <w:rFonts w:cs="Calibri"/>
                <w:szCs w:val="22"/>
              </w:rPr>
              <w:t xml:space="preserve"> e o distribuidor de combustíveis de aviação, quando este realizar a mistura de JET-A ou JET-A1 com </w:t>
            </w:r>
            <w:del w:id="33" w:author="Samuel Carvalho" w:date="2021-02-25T15:32:00Z">
              <w:r w:rsidRPr="009E7E43" w:rsidDel="00580A29">
                <w:rPr>
                  <w:rFonts w:cs="Calibri"/>
                  <w:szCs w:val="22"/>
                </w:rPr>
                <w:delText>QAV alternativo</w:delText>
              </w:r>
            </w:del>
            <w:ins w:id="34" w:author="Samuel Carvalho" w:date="2021-02-25T15:32:00Z">
              <w:r w:rsidRPr="009E7E43">
                <w:rPr>
                  <w:rFonts w:cs="Calibri"/>
                  <w:szCs w:val="22"/>
                </w:rPr>
                <w:t>Jet alternativo</w:t>
              </w:r>
            </w:ins>
            <w:r w:rsidRPr="009E7E43">
              <w:rPr>
                <w:rFonts w:cs="Calibri"/>
                <w:szCs w:val="22"/>
              </w:rPr>
              <w:t xml:space="preserve">, devem garantir a qualidade do JET-A ou JET-A1, do </w:t>
            </w:r>
            <w:del w:id="35" w:author="Samuel Carvalho" w:date="2021-02-25T15:32:00Z">
              <w:r w:rsidRPr="009E7E43" w:rsidDel="00580A29">
                <w:rPr>
                  <w:rFonts w:cs="Calibri"/>
                  <w:szCs w:val="22"/>
                </w:rPr>
                <w:delText>QAV alternativo</w:delText>
              </w:r>
            </w:del>
            <w:ins w:id="36" w:author="Samuel Carvalho" w:date="2021-02-25T15:32:00Z">
              <w:r w:rsidRPr="009E7E43">
                <w:rPr>
                  <w:rFonts w:cs="Calibri"/>
                  <w:szCs w:val="22"/>
                </w:rPr>
                <w:t>Jet alternativo</w:t>
              </w:r>
            </w:ins>
            <w:r w:rsidRPr="009E7E43">
              <w:rPr>
                <w:rFonts w:cs="Calibri"/>
                <w:szCs w:val="22"/>
              </w:rPr>
              <w:t xml:space="preserve"> ou do JET-C a ser comercializado, conforme o caso, e emitir o certificado da qualidade de amostra representativa, cujos resultados devem atender aos limites especificados no Anexo, de acordo com o tipo de combustível de aviação.</w:t>
            </w:r>
          </w:p>
          <w:p w14:paraId="37F1D4C7" w14:textId="77777777" w:rsidR="00CF47CC" w:rsidRPr="009E7E43" w:rsidRDefault="00CF47CC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  <w:p w14:paraId="537C9C46" w14:textId="77777777" w:rsidR="00CF47CC" w:rsidRPr="009E7E43" w:rsidRDefault="008C6A59" w:rsidP="008C6A59">
            <w:pPr>
              <w:pStyle w:val="Default"/>
              <w:rPr>
                <w:sz w:val="22"/>
                <w:szCs w:val="22"/>
              </w:rPr>
            </w:pPr>
            <w:r w:rsidRPr="009E7E43">
              <w:rPr>
                <w:sz w:val="22"/>
                <w:szCs w:val="22"/>
              </w:rPr>
              <w:t xml:space="preserve">§ 1º O combustível de aviação comercializado deve atender, de acordo com o </w:t>
            </w:r>
            <w:r w:rsidRPr="009E7E43">
              <w:rPr>
                <w:sz w:val="22"/>
                <w:szCs w:val="22"/>
              </w:rPr>
              <w:lastRenderedPageBreak/>
              <w:t xml:space="preserve">tipo, à(s) respectiva(s) tabela(s) do Anexo: </w:t>
            </w:r>
          </w:p>
          <w:p w14:paraId="6E841C4B" w14:textId="77777777" w:rsidR="008C6A59" w:rsidRPr="009E7E43" w:rsidRDefault="008C6A59" w:rsidP="008C6A59">
            <w:pPr>
              <w:pStyle w:val="Default"/>
              <w:rPr>
                <w:sz w:val="22"/>
                <w:szCs w:val="22"/>
              </w:rPr>
            </w:pPr>
            <w:r w:rsidRPr="009E7E43">
              <w:rPr>
                <w:sz w:val="22"/>
                <w:szCs w:val="22"/>
              </w:rPr>
              <w:t xml:space="preserve">I - JET-A e JET-A1: Tabela I; </w:t>
            </w:r>
          </w:p>
          <w:p w14:paraId="5D3E548B" w14:textId="77777777" w:rsidR="008C6A59" w:rsidRPr="009E7E43" w:rsidRDefault="008C6A59" w:rsidP="008C6A59">
            <w:pPr>
              <w:pStyle w:val="Default"/>
              <w:rPr>
                <w:sz w:val="22"/>
                <w:szCs w:val="22"/>
              </w:rPr>
            </w:pPr>
            <w:r w:rsidRPr="009E7E43">
              <w:rPr>
                <w:sz w:val="22"/>
                <w:szCs w:val="22"/>
              </w:rPr>
              <w:t>II - JET-C</w:t>
            </w:r>
            <w:ins w:id="37" w:author="Samuel Carvalho" w:date="2021-02-25T14:19:00Z">
              <w:r w:rsidRPr="009E7E43">
                <w:rPr>
                  <w:sz w:val="22"/>
                  <w:szCs w:val="22"/>
                </w:rPr>
                <w:t>, obtido por mistura de JET-A ou JET-A1 com JET alternativo</w:t>
              </w:r>
            </w:ins>
            <w:r w:rsidRPr="009E7E43">
              <w:rPr>
                <w:sz w:val="22"/>
                <w:szCs w:val="22"/>
              </w:rPr>
              <w:t xml:space="preserve">: Tabelas I e II; </w:t>
            </w:r>
          </w:p>
          <w:p w14:paraId="3B3E3688" w14:textId="77777777" w:rsidR="008C6A59" w:rsidRPr="009E7E43" w:rsidRDefault="008C6A59" w:rsidP="008C6A59">
            <w:pPr>
              <w:pStyle w:val="Default"/>
              <w:rPr>
                <w:sz w:val="22"/>
                <w:szCs w:val="22"/>
              </w:rPr>
            </w:pPr>
            <w:r w:rsidRPr="009E7E43">
              <w:rPr>
                <w:sz w:val="22"/>
                <w:szCs w:val="22"/>
              </w:rPr>
              <w:t xml:space="preserve">III - </w:t>
            </w:r>
            <w:del w:id="38" w:author="Samuel Carvalho" w:date="2021-02-25T14:20:00Z">
              <w:r w:rsidRPr="009E7E43" w:rsidDel="00800D23">
                <w:rPr>
                  <w:sz w:val="22"/>
                  <w:szCs w:val="22"/>
                </w:rPr>
                <w:delText>JET-A</w:delText>
              </w:r>
            </w:del>
            <w:del w:id="39" w:author="Samuel Carvalho" w:date="2021-02-25T14:19:00Z">
              <w:r w:rsidRPr="009E7E43" w:rsidDel="00800D23">
                <w:rPr>
                  <w:sz w:val="22"/>
                  <w:szCs w:val="22"/>
                </w:rPr>
                <w:delText xml:space="preserve"> e</w:delText>
              </w:r>
            </w:del>
            <w:del w:id="40" w:author="Samuel Carvalho" w:date="2021-02-25T14:20:00Z">
              <w:r w:rsidRPr="009E7E43" w:rsidDel="00800D23">
                <w:rPr>
                  <w:sz w:val="22"/>
                  <w:szCs w:val="22"/>
                </w:rPr>
                <w:delText xml:space="preserve"> JET-A1 </w:delText>
              </w:r>
            </w:del>
            <w:ins w:id="41" w:author="Samuel Carvalho" w:date="2021-02-25T14:20:00Z">
              <w:r w:rsidRPr="009E7E43">
                <w:rPr>
                  <w:sz w:val="22"/>
                  <w:szCs w:val="22"/>
                </w:rPr>
                <w:t xml:space="preserve">JET-C </w:t>
              </w:r>
            </w:ins>
            <w:r w:rsidRPr="009E7E43">
              <w:rPr>
                <w:sz w:val="22"/>
                <w:szCs w:val="22"/>
              </w:rPr>
              <w:t xml:space="preserve">formulado a partir do coprocessamento: Tabelas I e III; </w:t>
            </w:r>
          </w:p>
          <w:p w14:paraId="5CBED7AC" w14:textId="77777777" w:rsidR="008C6A59" w:rsidRPr="009E7E43" w:rsidRDefault="008C6A59" w:rsidP="008C6A59">
            <w:pPr>
              <w:pStyle w:val="Default"/>
              <w:rPr>
                <w:sz w:val="22"/>
                <w:szCs w:val="22"/>
              </w:rPr>
            </w:pPr>
            <w:r w:rsidRPr="009E7E43">
              <w:rPr>
                <w:sz w:val="22"/>
                <w:szCs w:val="22"/>
              </w:rPr>
              <w:t xml:space="preserve">IV - </w:t>
            </w:r>
            <w:del w:id="42" w:author="Samuel Carvalho" w:date="2021-02-25T15:32:00Z">
              <w:r w:rsidRPr="009E7E43" w:rsidDel="00580A29">
                <w:rPr>
                  <w:sz w:val="22"/>
                  <w:szCs w:val="22"/>
                </w:rPr>
                <w:delText>QAV alternativo</w:delText>
              </w:r>
            </w:del>
            <w:ins w:id="43" w:author="Samuel Carvalho" w:date="2021-02-25T15:32:00Z">
              <w:r w:rsidRPr="009E7E43">
                <w:rPr>
                  <w:sz w:val="22"/>
                  <w:szCs w:val="22"/>
                </w:rPr>
                <w:t>Jet alternativo</w:t>
              </w:r>
            </w:ins>
            <w:r w:rsidRPr="009E7E43">
              <w:rPr>
                <w:sz w:val="22"/>
                <w:szCs w:val="22"/>
              </w:rPr>
              <w:t xml:space="preserve"> SPK-FT ou SPK-HEFA: Tabela IV; </w:t>
            </w:r>
          </w:p>
          <w:p w14:paraId="2064BA47" w14:textId="77777777" w:rsidR="008C6A59" w:rsidRPr="009E7E43" w:rsidRDefault="008C6A59" w:rsidP="008C6A59">
            <w:pPr>
              <w:pStyle w:val="Default"/>
              <w:rPr>
                <w:sz w:val="22"/>
                <w:szCs w:val="22"/>
              </w:rPr>
            </w:pPr>
            <w:r w:rsidRPr="009E7E43">
              <w:rPr>
                <w:sz w:val="22"/>
                <w:szCs w:val="22"/>
              </w:rPr>
              <w:t xml:space="preserve">V - </w:t>
            </w:r>
            <w:del w:id="44" w:author="Samuel Carvalho" w:date="2021-02-25T15:32:00Z">
              <w:r w:rsidRPr="009E7E43" w:rsidDel="00580A29">
                <w:rPr>
                  <w:sz w:val="22"/>
                  <w:szCs w:val="22"/>
                </w:rPr>
                <w:delText>QAV alternativo</w:delText>
              </w:r>
            </w:del>
            <w:ins w:id="45" w:author="Samuel Carvalho" w:date="2021-02-25T15:32:00Z">
              <w:r w:rsidRPr="009E7E43">
                <w:rPr>
                  <w:sz w:val="22"/>
                  <w:szCs w:val="22"/>
                </w:rPr>
                <w:t>Jet alternativo</w:t>
              </w:r>
            </w:ins>
            <w:r w:rsidRPr="009E7E43">
              <w:rPr>
                <w:sz w:val="22"/>
                <w:szCs w:val="22"/>
              </w:rPr>
              <w:t xml:space="preserve"> SIP: Tabela V; </w:t>
            </w:r>
          </w:p>
          <w:p w14:paraId="534AF2A2" w14:textId="77777777" w:rsidR="008C6A59" w:rsidRPr="009E7E43" w:rsidRDefault="008C6A59" w:rsidP="008C6A59">
            <w:pPr>
              <w:pStyle w:val="Default"/>
              <w:rPr>
                <w:sz w:val="22"/>
                <w:szCs w:val="22"/>
              </w:rPr>
            </w:pPr>
            <w:r w:rsidRPr="009E7E43">
              <w:rPr>
                <w:sz w:val="22"/>
                <w:szCs w:val="22"/>
              </w:rPr>
              <w:t xml:space="preserve">VI - </w:t>
            </w:r>
            <w:del w:id="46" w:author="Samuel Carvalho" w:date="2021-02-25T15:32:00Z">
              <w:r w:rsidRPr="009E7E43" w:rsidDel="00580A29">
                <w:rPr>
                  <w:sz w:val="22"/>
                  <w:szCs w:val="22"/>
                </w:rPr>
                <w:delText>QAV alternativo</w:delText>
              </w:r>
            </w:del>
            <w:ins w:id="47" w:author="Samuel Carvalho" w:date="2021-02-25T15:32:00Z">
              <w:r w:rsidRPr="009E7E43">
                <w:rPr>
                  <w:sz w:val="22"/>
                  <w:szCs w:val="22"/>
                </w:rPr>
                <w:t>Jet alternativo</w:t>
              </w:r>
            </w:ins>
            <w:r w:rsidRPr="009E7E43">
              <w:rPr>
                <w:sz w:val="22"/>
                <w:szCs w:val="22"/>
              </w:rPr>
              <w:t xml:space="preserve"> SPK/A: Tabela VI; </w:t>
            </w:r>
          </w:p>
          <w:p w14:paraId="7D4B1D92" w14:textId="77777777" w:rsidR="008C6A59" w:rsidRPr="009E7E43" w:rsidRDefault="008C6A59" w:rsidP="008C6A59">
            <w:pPr>
              <w:pStyle w:val="Default"/>
              <w:rPr>
                <w:sz w:val="22"/>
                <w:szCs w:val="22"/>
              </w:rPr>
            </w:pPr>
            <w:r w:rsidRPr="009E7E43">
              <w:rPr>
                <w:sz w:val="22"/>
                <w:szCs w:val="22"/>
              </w:rPr>
              <w:t xml:space="preserve">VII - </w:t>
            </w:r>
            <w:del w:id="48" w:author="Samuel Carvalho" w:date="2021-02-25T15:32:00Z">
              <w:r w:rsidRPr="009E7E43" w:rsidDel="00580A29">
                <w:rPr>
                  <w:sz w:val="22"/>
                  <w:szCs w:val="22"/>
                </w:rPr>
                <w:delText>QAV alternativo</w:delText>
              </w:r>
            </w:del>
            <w:ins w:id="49" w:author="Samuel Carvalho" w:date="2021-02-25T15:32:00Z">
              <w:r w:rsidRPr="009E7E43">
                <w:rPr>
                  <w:sz w:val="22"/>
                  <w:szCs w:val="22"/>
                </w:rPr>
                <w:t>Jet alternativo</w:t>
              </w:r>
            </w:ins>
            <w:r w:rsidRPr="009E7E43">
              <w:rPr>
                <w:sz w:val="22"/>
                <w:szCs w:val="22"/>
              </w:rPr>
              <w:t xml:space="preserve"> SPK-ATJ: Tabela VII. </w:t>
            </w:r>
          </w:p>
          <w:p w14:paraId="45BA5962" w14:textId="77777777" w:rsidR="008C6A59" w:rsidRPr="009E7E43" w:rsidRDefault="008C6A59" w:rsidP="008C6A59">
            <w:pPr>
              <w:pStyle w:val="Default"/>
              <w:rPr>
                <w:sz w:val="22"/>
                <w:szCs w:val="22"/>
              </w:rPr>
            </w:pPr>
            <w:r w:rsidRPr="009E7E43">
              <w:rPr>
                <w:sz w:val="22"/>
                <w:szCs w:val="22"/>
              </w:rPr>
              <w:t xml:space="preserve">IV - </w:t>
            </w:r>
            <w:del w:id="50" w:author="Samuel Carvalho" w:date="2021-02-25T15:32:00Z">
              <w:r w:rsidRPr="009E7E43" w:rsidDel="00580A29">
                <w:rPr>
                  <w:sz w:val="22"/>
                  <w:szCs w:val="22"/>
                </w:rPr>
                <w:delText>QAV alternativo</w:delText>
              </w:r>
            </w:del>
            <w:ins w:id="51" w:author="Samuel Carvalho" w:date="2021-02-25T15:32:00Z">
              <w:r w:rsidRPr="009E7E43">
                <w:rPr>
                  <w:sz w:val="22"/>
                  <w:szCs w:val="22"/>
                </w:rPr>
                <w:t>Jet alternativo</w:t>
              </w:r>
            </w:ins>
            <w:r w:rsidRPr="009E7E43">
              <w:rPr>
                <w:sz w:val="22"/>
                <w:szCs w:val="22"/>
              </w:rPr>
              <w:t xml:space="preserve"> CHJ: Tabela VIII; e </w:t>
            </w:r>
          </w:p>
          <w:p w14:paraId="1903DB72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IV - </w:t>
            </w:r>
            <w:del w:id="52" w:author="Samuel Carvalho" w:date="2021-02-25T15:32:00Z">
              <w:r w:rsidRPr="009E7E43" w:rsidDel="00580A29">
                <w:rPr>
                  <w:rFonts w:cs="Calibri"/>
                  <w:szCs w:val="22"/>
                </w:rPr>
                <w:delText>QAV alternativo</w:delText>
              </w:r>
            </w:del>
            <w:ins w:id="53" w:author="Samuel Carvalho" w:date="2021-02-25T15:32:00Z">
              <w:r w:rsidRPr="009E7E43">
                <w:rPr>
                  <w:rFonts w:cs="Calibri"/>
                  <w:szCs w:val="22"/>
                </w:rPr>
                <w:t>Jet alternativo</w:t>
              </w:r>
            </w:ins>
            <w:r w:rsidRPr="009E7E43">
              <w:rPr>
                <w:rFonts w:cs="Calibri"/>
                <w:szCs w:val="22"/>
              </w:rPr>
              <w:t xml:space="preserve"> SPK-HC-HEFA: Tabela IX.</w:t>
            </w:r>
          </w:p>
          <w:p w14:paraId="44066BE5" w14:textId="77777777" w:rsidR="00190350" w:rsidRPr="009E7E43" w:rsidRDefault="00190350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54" w:author="Samuel Carvalho" w:date="2021-02-25T16:06:00Z"/>
                <w:rFonts w:cs="Calibri"/>
                <w:szCs w:val="22"/>
              </w:rPr>
            </w:pPr>
          </w:p>
          <w:p w14:paraId="456614F8" w14:textId="77777777" w:rsidR="00CF47CC" w:rsidRPr="009E7E43" w:rsidRDefault="00CF47CC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ins w:id="55" w:author="Samuel Carvalho" w:date="2021-02-25T16:06:00Z">
              <w:r w:rsidRPr="009E7E43">
                <w:rPr>
                  <w:rFonts w:cs="Calibri"/>
                  <w:szCs w:val="22"/>
                </w:rPr>
                <w:t xml:space="preserve">§ </w:t>
              </w:r>
            </w:ins>
            <w:ins w:id="56" w:author="Samuel Carvalho" w:date="2021-02-25T16:07:00Z">
              <w:r w:rsidRPr="009E7E43">
                <w:rPr>
                  <w:rFonts w:cs="Calibri"/>
                  <w:szCs w:val="22"/>
                </w:rPr>
                <w:t>2</w:t>
              </w:r>
            </w:ins>
            <w:ins w:id="57" w:author="Samuel Carvalho" w:date="2021-02-25T16:06:00Z">
              <w:r w:rsidRPr="009E7E43">
                <w:rPr>
                  <w:rFonts w:cs="Calibri"/>
                  <w:szCs w:val="22"/>
                </w:rPr>
                <w:t>º</w:t>
              </w:r>
            </w:ins>
            <w:ins w:id="58" w:author="Samuel Carvalho" w:date="2021-02-25T16:07:00Z">
              <w:r w:rsidRPr="009E7E43">
                <w:rPr>
                  <w:rFonts w:cs="Calibri"/>
                  <w:szCs w:val="22"/>
                </w:rPr>
                <w:t xml:space="preserve"> Caso a mistura do J</w:t>
              </w:r>
            </w:ins>
            <w:ins w:id="59" w:author="Samuel Carvalho" w:date="2021-02-25T16:08:00Z">
              <w:r w:rsidRPr="009E7E43">
                <w:rPr>
                  <w:rFonts w:cs="Calibri"/>
                  <w:szCs w:val="22"/>
                </w:rPr>
                <w:t xml:space="preserve">et-C seja originada de produtos certificados, </w:t>
              </w:r>
            </w:ins>
            <w:ins w:id="60" w:author="Samuel Carvalho" w:date="2021-02-25T16:12:00Z">
              <w:r w:rsidR="00074A84" w:rsidRPr="009E7E43">
                <w:rPr>
                  <w:rFonts w:cs="Calibri"/>
                  <w:szCs w:val="22"/>
                </w:rPr>
                <w:t xml:space="preserve">poderá ser emitido </w:t>
              </w:r>
            </w:ins>
            <w:ins w:id="61" w:author="Samuel Carvalho" w:date="2021-02-25T16:08:00Z">
              <w:r w:rsidRPr="009E7E43">
                <w:rPr>
                  <w:rFonts w:cs="Calibri"/>
                  <w:szCs w:val="22"/>
                </w:rPr>
                <w:t xml:space="preserve">o </w:t>
              </w:r>
            </w:ins>
            <w:ins w:id="62" w:author="Samuel Carvalho" w:date="2021-02-25T16:11:00Z">
              <w:r w:rsidRPr="009E7E43">
                <w:rPr>
                  <w:rFonts w:cs="Calibri"/>
                  <w:szCs w:val="22"/>
                </w:rPr>
                <w:t>b</w:t>
              </w:r>
            </w:ins>
            <w:ins w:id="63" w:author="Samuel Carvalho" w:date="2021-02-25T16:08:00Z">
              <w:r w:rsidRPr="009E7E43">
                <w:rPr>
                  <w:rFonts w:cs="Calibri"/>
                  <w:szCs w:val="22"/>
                </w:rPr>
                <w:t xml:space="preserve">oletim de </w:t>
              </w:r>
            </w:ins>
            <w:ins w:id="64" w:author="Samuel Carvalho" w:date="2021-02-25T16:11:00Z">
              <w:r w:rsidRPr="009E7E43">
                <w:rPr>
                  <w:rFonts w:cs="Calibri"/>
                  <w:szCs w:val="22"/>
                </w:rPr>
                <w:t xml:space="preserve">conformidade </w:t>
              </w:r>
            </w:ins>
            <w:ins w:id="65" w:author="Samuel Carvalho" w:date="2021-02-25T16:12:00Z">
              <w:r w:rsidR="00074A84" w:rsidRPr="009E7E43">
                <w:rPr>
                  <w:rFonts w:cs="Calibri"/>
                  <w:szCs w:val="22"/>
                </w:rPr>
                <w:t>em substituição ao certificado de qualidade.</w:t>
              </w:r>
            </w:ins>
            <w:ins w:id="66" w:author="Samuel Carvalho" w:date="2021-02-25T16:11:00Z">
              <w:r w:rsidRPr="009E7E43">
                <w:rPr>
                  <w:rFonts w:cs="Calibri"/>
                  <w:szCs w:val="22"/>
                </w:rPr>
                <w:t xml:space="preserve"> </w:t>
              </w:r>
            </w:ins>
            <w:ins w:id="67" w:author="Samuel Carvalho" w:date="2021-02-25T16:08:00Z">
              <w:r w:rsidRPr="009E7E43">
                <w:rPr>
                  <w:rFonts w:cs="Calibri"/>
                  <w:szCs w:val="22"/>
                </w:rPr>
                <w:t xml:space="preserve"> </w:t>
              </w:r>
            </w:ins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3F53B2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lastRenderedPageBreak/>
              <w:t>Alinhar nomenclatura do QAV alternativo para Jet Alternativo, reduzindo riscos de confusões futuras.</w:t>
            </w:r>
          </w:p>
          <w:p w14:paraId="307AB931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  <w:p w14:paraId="6F1F6B6F" w14:textId="77777777" w:rsidR="008C6A59" w:rsidRPr="009E7E43" w:rsidRDefault="00074A84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No</w:t>
            </w:r>
            <w:r w:rsidR="008C6A59" w:rsidRPr="009E7E43">
              <w:rPr>
                <w:rFonts w:cs="Calibri"/>
                <w:szCs w:val="22"/>
              </w:rPr>
              <w:t xml:space="preserve"> caso de misturas certificadas</w:t>
            </w:r>
            <w:r w:rsidRPr="009E7E43">
              <w:rPr>
                <w:rFonts w:cs="Calibri"/>
                <w:szCs w:val="22"/>
              </w:rPr>
              <w:t xml:space="preserve">, que já possuem certificado de qualidade para ambos os produtos a serem misturados, </w:t>
            </w:r>
            <w:r w:rsidR="008C6A59" w:rsidRPr="009E7E43">
              <w:rPr>
                <w:rFonts w:cs="Calibri"/>
                <w:szCs w:val="22"/>
              </w:rPr>
              <w:t xml:space="preserve"> </w:t>
            </w:r>
            <w:r w:rsidRPr="009E7E43">
              <w:rPr>
                <w:rFonts w:cs="Calibri"/>
                <w:szCs w:val="22"/>
              </w:rPr>
              <w:t xml:space="preserve">sugerimos aceitar </w:t>
            </w:r>
            <w:r w:rsidR="008C6A59" w:rsidRPr="009E7E43">
              <w:rPr>
                <w:rFonts w:cs="Calibri"/>
                <w:szCs w:val="22"/>
              </w:rPr>
              <w:t xml:space="preserve">o Boletim de Qualidade visando otimização </w:t>
            </w:r>
            <w:r w:rsidRPr="009E7E43">
              <w:rPr>
                <w:rFonts w:cs="Calibri"/>
                <w:szCs w:val="22"/>
              </w:rPr>
              <w:t>operacional,</w:t>
            </w:r>
            <w:r w:rsidR="008C6A59" w:rsidRPr="009E7E43">
              <w:rPr>
                <w:rFonts w:cs="Calibri"/>
                <w:szCs w:val="22"/>
              </w:rPr>
              <w:t xml:space="preserve"> considerando restrição de ativos de Jet nos aeroportos, bases e refinarias</w:t>
            </w:r>
            <w:r w:rsidRPr="009E7E43">
              <w:rPr>
                <w:rFonts w:cs="Calibri"/>
                <w:szCs w:val="22"/>
              </w:rPr>
              <w:t>, pois não haveria alteração de especificação no produto misturado. O procedimento seria análogo ao utilizado quanto o</w:t>
            </w:r>
            <w:r w:rsidR="008C6A59" w:rsidRPr="009E7E43">
              <w:rPr>
                <w:rFonts w:cs="Calibri"/>
                <w:szCs w:val="22"/>
              </w:rPr>
              <w:t xml:space="preserve"> biodiesel é misturado ao diesel no terminal.</w:t>
            </w:r>
          </w:p>
          <w:p w14:paraId="23696AFA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left="720" w:right="-1"/>
              <w:jc w:val="both"/>
              <w:rPr>
                <w:rFonts w:cs="Calibri"/>
                <w:szCs w:val="22"/>
              </w:rPr>
            </w:pPr>
          </w:p>
          <w:p w14:paraId="1E39B0CB" w14:textId="77777777" w:rsidR="008C6A59" w:rsidRPr="009E7E43" w:rsidRDefault="008C6A59" w:rsidP="008C6A59">
            <w:pPr>
              <w:rPr>
                <w:ins w:id="68" w:author="Samuel Carvalho" w:date="2021-02-25T17:12:00Z"/>
                <w:rFonts w:ascii="Calibri" w:eastAsia="Arial Unicode MS" w:hAnsi="Calibri" w:cs="Calibri"/>
                <w:sz w:val="22"/>
                <w:szCs w:val="22"/>
              </w:rPr>
            </w:pPr>
          </w:p>
          <w:p w14:paraId="26402986" w14:textId="77777777" w:rsidR="00821C7E" w:rsidRPr="009E7E43" w:rsidRDefault="00821C7E" w:rsidP="008C6A59">
            <w:pPr>
              <w:rPr>
                <w:ins w:id="69" w:author="Samuel Carvalho" w:date="2021-02-25T17:14:00Z"/>
                <w:rFonts w:ascii="Calibri" w:eastAsia="Arial Unicode MS" w:hAnsi="Calibri" w:cs="Calibri"/>
                <w:sz w:val="22"/>
                <w:szCs w:val="22"/>
              </w:rPr>
            </w:pPr>
            <w:ins w:id="70" w:author="Samuel Carvalho" w:date="2021-02-25T17:12:00Z">
              <w:r w:rsidRPr="009E7E43">
                <w:rPr>
                  <w:rFonts w:ascii="Calibri" w:eastAsia="Arial Unicode MS" w:hAnsi="Calibri" w:cs="Calibri"/>
                  <w:sz w:val="22"/>
                  <w:szCs w:val="22"/>
                </w:rPr>
                <w:t>Inciso II: deixar claro a diferenciação entre o Jet-C oriundo de mistura e o Jet-C o</w:t>
              </w:r>
            </w:ins>
            <w:ins w:id="71" w:author="Samuel Carvalho" w:date="2021-02-25T17:13:00Z">
              <w:r w:rsidRPr="009E7E43">
                <w:rPr>
                  <w:rFonts w:ascii="Calibri" w:eastAsia="Arial Unicode MS" w:hAnsi="Calibri" w:cs="Calibri"/>
                  <w:sz w:val="22"/>
                  <w:szCs w:val="22"/>
                </w:rPr>
                <w:t>riundo de coprocessamento.</w:t>
              </w:r>
            </w:ins>
          </w:p>
          <w:p w14:paraId="0685C1FD" w14:textId="77777777" w:rsidR="00821C7E" w:rsidRPr="009E7E43" w:rsidRDefault="00821C7E" w:rsidP="008C6A59">
            <w:pPr>
              <w:rPr>
                <w:ins w:id="72" w:author="Samuel Carvalho" w:date="2021-02-25T17:14:00Z"/>
                <w:rFonts w:ascii="Calibri" w:eastAsia="Arial Unicode MS" w:hAnsi="Calibri" w:cs="Calibri"/>
                <w:sz w:val="22"/>
                <w:szCs w:val="22"/>
              </w:rPr>
            </w:pPr>
          </w:p>
          <w:p w14:paraId="546FC540" w14:textId="77777777" w:rsidR="00821C7E" w:rsidRPr="009E7E43" w:rsidRDefault="00821C7E" w:rsidP="008C6A59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ins w:id="73" w:author="Samuel Carvalho" w:date="2021-02-25T17:14:00Z">
              <w:r w:rsidRPr="009E7E43">
                <w:rPr>
                  <w:rFonts w:ascii="Calibri" w:eastAsia="Arial Unicode MS" w:hAnsi="Calibri" w:cs="Calibri"/>
                  <w:sz w:val="22"/>
                  <w:szCs w:val="22"/>
                </w:rPr>
                <w:t xml:space="preserve">Inciso III: deixar claro que o produto oriundo de coprocessamento é Jet-C, e não </w:t>
              </w:r>
              <w:proofErr w:type="spellStart"/>
              <w:r w:rsidRPr="009E7E43">
                <w:rPr>
                  <w:rFonts w:ascii="Calibri" w:eastAsia="Arial Unicode MS" w:hAnsi="Calibri" w:cs="Calibri"/>
                  <w:sz w:val="22"/>
                  <w:szCs w:val="22"/>
                </w:rPr>
                <w:t>Jet-A</w:t>
              </w:r>
              <w:proofErr w:type="spellEnd"/>
              <w:r w:rsidRPr="009E7E43">
                <w:rPr>
                  <w:rFonts w:ascii="Calibri" w:eastAsia="Arial Unicode MS" w:hAnsi="Calibri" w:cs="Calibri"/>
                  <w:sz w:val="22"/>
                  <w:szCs w:val="22"/>
                </w:rPr>
                <w:t xml:space="preserve"> ou Jet-A1.</w:t>
              </w:r>
            </w:ins>
          </w:p>
        </w:tc>
      </w:tr>
      <w:tr w:rsidR="008C6A59" w14:paraId="30402055" w14:textId="77777777" w:rsidTr="004B1A2A">
        <w:trPr>
          <w:trHeight w:val="704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E7F5C1" w14:textId="77777777" w:rsidR="008C6A59" w:rsidRPr="009E7E43" w:rsidRDefault="008C6A59" w:rsidP="008C6A59">
            <w:pPr>
              <w:rPr>
                <w:rFonts w:ascii="Calibri" w:eastAsia="Arial Unicode MS" w:hAnsi="Calibri" w:cs="Calibri"/>
                <w:b/>
                <w:bCs/>
                <w:color w:val="000000"/>
                <w:sz w:val="22"/>
                <w:szCs w:val="22"/>
              </w:rPr>
            </w:pPr>
            <w:r w:rsidRPr="009E7E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Art. 5º</w:t>
            </w:r>
          </w:p>
          <w:p w14:paraId="67CBA4EF" w14:textId="77777777" w:rsidR="008C6A59" w:rsidRPr="009E7E43" w:rsidRDefault="008C6A59" w:rsidP="008C6A5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834B08" w14:textId="77777777" w:rsidR="008C6A59" w:rsidRPr="009E7E43" w:rsidRDefault="008C6A59" w:rsidP="008C6A59">
            <w:pPr>
              <w:pStyle w:val="Default"/>
              <w:rPr>
                <w:sz w:val="22"/>
                <w:szCs w:val="22"/>
              </w:rPr>
            </w:pPr>
            <w:r w:rsidRPr="009E7E43">
              <w:rPr>
                <w:sz w:val="22"/>
                <w:szCs w:val="22"/>
              </w:rPr>
              <w:t xml:space="preserve">Art. 5º O produtor, o importador e o distribuidor de combustíveis de aviação devem manter, sob sua guarda e à disposição da ANP, as amostras-testemunha das quinze últimas bateladas de combustíveis de aviação comercializadas ou </w:t>
            </w:r>
            <w:proofErr w:type="gramStart"/>
            <w:r w:rsidRPr="009E7E43">
              <w:rPr>
                <w:sz w:val="22"/>
                <w:szCs w:val="22"/>
              </w:rPr>
              <w:t>as referentes</w:t>
            </w:r>
            <w:proofErr w:type="gramEnd"/>
            <w:r w:rsidRPr="009E7E43">
              <w:rPr>
                <w:sz w:val="22"/>
                <w:szCs w:val="22"/>
              </w:rPr>
              <w:t xml:space="preserve"> aos três últimos meses de comercialização, a opção que corresponder ao menor número de amostras armazenadas. </w:t>
            </w:r>
          </w:p>
          <w:p w14:paraId="69E21C17" w14:textId="77777777" w:rsidR="00190350" w:rsidRPr="009E7E43" w:rsidRDefault="00190350" w:rsidP="008C6A59">
            <w:pPr>
              <w:pStyle w:val="Default"/>
              <w:rPr>
                <w:sz w:val="22"/>
                <w:szCs w:val="22"/>
              </w:rPr>
            </w:pPr>
          </w:p>
          <w:p w14:paraId="225C8250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Parágrafo único. A regra do caput é aplicável ao distribuidor de combustíveis de aviação que realizar a mistura de JET-A ou de JET-A1 com </w:t>
            </w:r>
            <w:del w:id="74" w:author="Samuel Carvalho" w:date="2021-02-25T15:32:00Z">
              <w:r w:rsidRPr="009E7E43" w:rsidDel="00580A29">
                <w:rPr>
                  <w:rFonts w:cs="Calibri"/>
                  <w:szCs w:val="22"/>
                </w:rPr>
                <w:delText>QAV alternativo</w:delText>
              </w:r>
            </w:del>
            <w:ins w:id="75" w:author="Samuel Carvalho" w:date="2021-02-25T15:32:00Z">
              <w:r w:rsidRPr="009E7E43">
                <w:rPr>
                  <w:rFonts w:cs="Calibri"/>
                  <w:szCs w:val="22"/>
                </w:rPr>
                <w:t>Jet alternativo</w:t>
              </w:r>
            </w:ins>
            <w:r w:rsidRPr="009E7E43">
              <w:rPr>
                <w:rFonts w:cs="Calibri"/>
                <w:szCs w:val="22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FFF660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  <w:p w14:paraId="639BAD5F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76" w:author="Samuel Carvalho" w:date="2021-02-25T16:16:00Z"/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Alinhar nomenclatura do QAV alternativo para Jet Alternativo, reduzindo riscos de confusões futuras.</w:t>
            </w:r>
          </w:p>
          <w:p w14:paraId="6656EFF3" w14:textId="77777777" w:rsidR="00074A84" w:rsidRPr="009E7E43" w:rsidRDefault="00074A84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</w:tc>
      </w:tr>
      <w:tr w:rsidR="008C6A59" w14:paraId="5F4F9766" w14:textId="77777777" w:rsidTr="004B1A2A">
        <w:trPr>
          <w:trHeight w:val="704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253BAA" w14:textId="77777777" w:rsidR="008C6A59" w:rsidRPr="009E7E43" w:rsidRDefault="008C6A59" w:rsidP="008C6A59">
            <w:pPr>
              <w:rPr>
                <w:rFonts w:ascii="Calibri" w:eastAsia="Arial Unicode MS" w:hAnsi="Calibri" w:cs="Calibri"/>
                <w:b/>
                <w:bCs/>
                <w:color w:val="000000"/>
                <w:sz w:val="22"/>
                <w:szCs w:val="22"/>
              </w:rPr>
            </w:pPr>
            <w:r w:rsidRPr="009E7E43">
              <w:rPr>
                <w:rFonts w:ascii="Calibri" w:hAnsi="Calibri" w:cs="Calibri"/>
                <w:sz w:val="22"/>
                <w:szCs w:val="22"/>
              </w:rPr>
              <w:t> </w:t>
            </w:r>
            <w:r w:rsidRPr="009E7E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Art. 6º</w:t>
            </w:r>
          </w:p>
          <w:p w14:paraId="5A6EB9FB" w14:textId="77777777" w:rsidR="008C6A59" w:rsidRPr="009E7E43" w:rsidRDefault="008C6A59" w:rsidP="008C6A59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  <w:p w14:paraId="64E1A820" w14:textId="77777777" w:rsidR="008C6A59" w:rsidRPr="009E7E43" w:rsidRDefault="008C6A59" w:rsidP="008C6A59">
            <w:pP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9E7E43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FBBA94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Art. 6º Nos casos em que o JET-A ou o JET-A1 circular pelas instalações de um terminal, misturando-se a outros JET-A ou JET-A1 certificados, caberá aos detentores da propriedade do produto nos tanques do terminal de querosene a responsabilidade pela emissão do certificado da qualidade ou do boletim de conformidade da mistura resultante.</w:t>
            </w:r>
          </w:p>
          <w:p w14:paraId="37318945" w14:textId="77777777" w:rsidR="00190350" w:rsidRPr="009E7E43" w:rsidDel="00DF6DD1" w:rsidRDefault="00190350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del w:id="77" w:author="Samuel Carvalho" w:date="2021-02-25T14:39:00Z"/>
                <w:rFonts w:cs="Calibri"/>
                <w:szCs w:val="22"/>
              </w:rPr>
            </w:pPr>
          </w:p>
          <w:p w14:paraId="026BFD2D" w14:textId="77777777" w:rsidR="008C6A59" w:rsidRPr="009E7E43" w:rsidRDefault="008C6A59" w:rsidP="008C6A59">
            <w:pPr>
              <w:pStyle w:val="Default"/>
              <w:rPr>
                <w:sz w:val="22"/>
                <w:szCs w:val="22"/>
              </w:rPr>
            </w:pPr>
            <w:r w:rsidRPr="009E7E43">
              <w:rPr>
                <w:sz w:val="22"/>
                <w:szCs w:val="22"/>
              </w:rPr>
              <w:t xml:space="preserve">§ 1º O certificado da qualidade ou boletim de conformidade, de que se trata o caput, devem ser emitidos, conforme o caso: </w:t>
            </w:r>
          </w:p>
          <w:p w14:paraId="03DC6A6A" w14:textId="77777777" w:rsidR="008C6A59" w:rsidRPr="009E7E43" w:rsidRDefault="008C6A59" w:rsidP="008C6A59">
            <w:pPr>
              <w:pStyle w:val="Default"/>
              <w:rPr>
                <w:sz w:val="22"/>
                <w:szCs w:val="22"/>
              </w:rPr>
            </w:pPr>
            <w:r w:rsidRPr="009E7E43">
              <w:rPr>
                <w:sz w:val="22"/>
                <w:szCs w:val="22"/>
              </w:rPr>
              <w:t xml:space="preserve">I - o certificado da qualidade no caso </w:t>
            </w:r>
            <w:proofErr w:type="gramStart"/>
            <w:r w:rsidRPr="009E7E43">
              <w:rPr>
                <w:sz w:val="22"/>
                <w:szCs w:val="22"/>
              </w:rPr>
              <w:t>do</w:t>
            </w:r>
            <w:proofErr w:type="gramEnd"/>
            <w:r w:rsidRPr="009E7E43">
              <w:rPr>
                <w:sz w:val="22"/>
                <w:szCs w:val="22"/>
              </w:rPr>
              <w:t xml:space="preserve"> tanque do terminal de querosene receber, concomitantemente, mais de três bateladas ou no caso do recebimento de misturas em proporções desconhecidas; </w:t>
            </w:r>
          </w:p>
          <w:p w14:paraId="39EB076D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lastRenderedPageBreak/>
              <w:t xml:space="preserve">II - o boletim de conformidade no caso </w:t>
            </w:r>
            <w:proofErr w:type="gramStart"/>
            <w:r w:rsidRPr="009E7E43">
              <w:rPr>
                <w:rFonts w:cs="Calibri"/>
                <w:szCs w:val="22"/>
              </w:rPr>
              <w:t>do</w:t>
            </w:r>
            <w:proofErr w:type="gramEnd"/>
            <w:r w:rsidRPr="009E7E43">
              <w:rPr>
                <w:rFonts w:cs="Calibri"/>
                <w:szCs w:val="22"/>
              </w:rPr>
              <w:t xml:space="preserve"> tanque do terminal de querosene receber, concomitantemente, até três bateladas em proporções conhecidas.</w:t>
            </w:r>
          </w:p>
          <w:p w14:paraId="0888C3CC" w14:textId="77777777" w:rsidR="00190350" w:rsidRPr="009E7E43" w:rsidRDefault="00190350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78" w:author="Samuel Carvalho" w:date="2021-02-25T16:22:00Z"/>
                <w:rFonts w:cs="Calibri"/>
                <w:szCs w:val="22"/>
              </w:rPr>
            </w:pPr>
          </w:p>
          <w:p w14:paraId="01CC2030" w14:textId="77777777" w:rsidR="00DE5ECA" w:rsidRPr="009E7E43" w:rsidRDefault="00DE5ECA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eastAsia="Arial Unicode MS" w:cs="Calibri"/>
                <w:szCs w:val="22"/>
              </w:rPr>
            </w:pPr>
            <w:ins w:id="79" w:author="Samuel Carvalho" w:date="2021-02-25T16:22:00Z">
              <w:r w:rsidRPr="009E7E43">
                <w:rPr>
                  <w:rFonts w:cs="Calibri"/>
                  <w:szCs w:val="22"/>
                </w:rPr>
                <w:t>§ 2º Em caso de reclassificação d</w:t>
              </w:r>
            </w:ins>
            <w:ins w:id="80" w:author="Samuel Carvalho" w:date="2021-02-25T16:24:00Z">
              <w:r w:rsidRPr="009E7E43">
                <w:rPr>
                  <w:rFonts w:cs="Calibri"/>
                  <w:szCs w:val="22"/>
                </w:rPr>
                <w:t>e</w:t>
              </w:r>
            </w:ins>
            <w:ins w:id="81" w:author="Samuel Carvalho" w:date="2021-02-25T16:22:00Z">
              <w:r w:rsidRPr="009E7E43">
                <w:rPr>
                  <w:rFonts w:cs="Calibri"/>
                  <w:szCs w:val="22"/>
                </w:rPr>
                <w:t xml:space="preserve"> Jet-A1 </w:t>
              </w:r>
            </w:ins>
            <w:ins w:id="82" w:author="Samuel Carvalho" w:date="2021-02-25T16:24:00Z">
              <w:r w:rsidRPr="009E7E43">
                <w:rPr>
                  <w:rFonts w:cs="Calibri"/>
                  <w:szCs w:val="22"/>
                </w:rPr>
                <w:t xml:space="preserve">certificado </w:t>
              </w:r>
            </w:ins>
            <w:ins w:id="83" w:author="Samuel Carvalho" w:date="2021-02-25T16:22:00Z">
              <w:r w:rsidRPr="009E7E43">
                <w:rPr>
                  <w:rFonts w:cs="Calibri"/>
                  <w:szCs w:val="22"/>
                </w:rPr>
                <w:t xml:space="preserve">para </w:t>
              </w:r>
              <w:proofErr w:type="spellStart"/>
              <w:r w:rsidRPr="009E7E43">
                <w:rPr>
                  <w:rFonts w:cs="Calibri"/>
                  <w:szCs w:val="22"/>
                </w:rPr>
                <w:t>Jet-A</w:t>
              </w:r>
              <w:proofErr w:type="spellEnd"/>
              <w:r w:rsidRPr="009E7E43">
                <w:rPr>
                  <w:rFonts w:cs="Calibri"/>
                  <w:szCs w:val="22"/>
                </w:rPr>
                <w:t xml:space="preserve">, os registros de </w:t>
              </w:r>
            </w:ins>
            <w:ins w:id="84" w:author="Samuel Carvalho" w:date="2021-02-25T16:23:00Z">
              <w:r w:rsidRPr="009E7E43">
                <w:rPr>
                  <w:rFonts w:cs="Calibri"/>
                  <w:szCs w:val="22"/>
                </w:rPr>
                <w:t xml:space="preserve">análise de qualidade </w:t>
              </w:r>
            </w:ins>
            <w:ins w:id="85" w:author="Samuel Carvalho" w:date="2021-02-25T16:26:00Z">
              <w:r w:rsidRPr="009E7E43">
                <w:rPr>
                  <w:rFonts w:cs="Calibri"/>
                  <w:szCs w:val="22"/>
                </w:rPr>
                <w:t xml:space="preserve">serão suficientes para comprovação de </w:t>
              </w:r>
            </w:ins>
            <w:ins w:id="86" w:author="Samuel Carvalho" w:date="2021-02-25T16:23:00Z">
              <w:r w:rsidRPr="009E7E43">
                <w:rPr>
                  <w:rFonts w:cs="Calibri"/>
                  <w:szCs w:val="22"/>
                </w:rPr>
                <w:t xml:space="preserve">qualidade do </w:t>
              </w:r>
            </w:ins>
            <w:ins w:id="87" w:author="Samuel Carvalho" w:date="2021-02-25T16:26:00Z">
              <w:r w:rsidRPr="009E7E43">
                <w:rPr>
                  <w:rFonts w:cs="Calibri"/>
                  <w:szCs w:val="22"/>
                </w:rPr>
                <w:t>produto</w:t>
              </w:r>
            </w:ins>
            <w:ins w:id="88" w:author="Samuel Carvalho" w:date="2021-02-25T16:23:00Z">
              <w:r w:rsidRPr="009E7E43">
                <w:rPr>
                  <w:rFonts w:cs="Calibri"/>
                  <w:szCs w:val="22"/>
                </w:rPr>
                <w:t>.</w:t>
              </w:r>
            </w:ins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FB71F6" w14:textId="77777777" w:rsidR="008C6A59" w:rsidRPr="009E7E43" w:rsidRDefault="00074A84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lastRenderedPageBreak/>
              <w:t xml:space="preserve">Considerando que todo Jet-A1 é um </w:t>
            </w:r>
            <w:proofErr w:type="spellStart"/>
            <w:r w:rsidRPr="009E7E43">
              <w:rPr>
                <w:rFonts w:cs="Calibri"/>
                <w:szCs w:val="22"/>
              </w:rPr>
              <w:t>Jet-A</w:t>
            </w:r>
            <w:proofErr w:type="spellEnd"/>
            <w:r w:rsidRPr="009E7E43">
              <w:rPr>
                <w:rFonts w:cs="Calibri"/>
                <w:szCs w:val="22"/>
              </w:rPr>
              <w:t xml:space="preserve">, em </w:t>
            </w:r>
            <w:r w:rsidR="008C6A59" w:rsidRPr="009E7E43">
              <w:rPr>
                <w:rFonts w:cs="Calibri"/>
                <w:szCs w:val="22"/>
              </w:rPr>
              <w:t xml:space="preserve"> caso de reclassificação de Jet-A1 para </w:t>
            </w:r>
            <w:proofErr w:type="spellStart"/>
            <w:r w:rsidR="008C6A59" w:rsidRPr="009E7E43">
              <w:rPr>
                <w:rFonts w:cs="Calibri"/>
                <w:szCs w:val="22"/>
              </w:rPr>
              <w:t>Jet-A</w:t>
            </w:r>
            <w:proofErr w:type="spellEnd"/>
            <w:r w:rsidR="008C6A59" w:rsidRPr="009E7E43">
              <w:rPr>
                <w:rFonts w:cs="Calibri"/>
                <w:szCs w:val="22"/>
              </w:rPr>
              <w:t xml:space="preserve"> </w:t>
            </w:r>
            <w:r w:rsidRPr="009E7E43">
              <w:rPr>
                <w:rFonts w:cs="Calibri"/>
                <w:szCs w:val="22"/>
              </w:rPr>
              <w:t xml:space="preserve">devem ser </w:t>
            </w:r>
            <w:r w:rsidR="008C6A59" w:rsidRPr="009E7E43">
              <w:rPr>
                <w:rFonts w:cs="Calibri"/>
                <w:szCs w:val="22"/>
              </w:rPr>
              <w:t xml:space="preserve">aceitos os registros de análise de qualidade visto que o Jet-A1 é um </w:t>
            </w:r>
            <w:proofErr w:type="spellStart"/>
            <w:r w:rsidR="008C6A59" w:rsidRPr="009E7E43">
              <w:rPr>
                <w:rFonts w:cs="Calibri"/>
                <w:szCs w:val="22"/>
              </w:rPr>
              <w:t>Jet-A</w:t>
            </w:r>
            <w:proofErr w:type="spellEnd"/>
            <w:r w:rsidR="008C6A59" w:rsidRPr="009E7E43">
              <w:rPr>
                <w:rFonts w:cs="Calibri"/>
                <w:szCs w:val="22"/>
              </w:rPr>
              <w:t xml:space="preserve">. </w:t>
            </w:r>
          </w:p>
        </w:tc>
      </w:tr>
      <w:tr w:rsidR="008C6A59" w14:paraId="5353824D" w14:textId="77777777" w:rsidTr="004B1A2A">
        <w:trPr>
          <w:trHeight w:val="67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701B45" w14:textId="77777777" w:rsidR="008C6A59" w:rsidRPr="009E7E43" w:rsidRDefault="008C6A59" w:rsidP="008C6A59">
            <w:pPr>
              <w:rPr>
                <w:rFonts w:ascii="Calibri" w:eastAsia="Arial Unicode MS" w:hAnsi="Calibri" w:cs="Calibri"/>
                <w:b/>
                <w:bCs/>
                <w:color w:val="000000"/>
                <w:sz w:val="22"/>
                <w:szCs w:val="22"/>
              </w:rPr>
            </w:pPr>
            <w:r w:rsidRPr="009E7E43">
              <w:rPr>
                <w:rFonts w:ascii="Calibri" w:hAnsi="Calibri" w:cs="Calibri"/>
                <w:sz w:val="22"/>
                <w:szCs w:val="22"/>
              </w:rPr>
              <w:t> </w:t>
            </w:r>
            <w:r w:rsidRPr="009E7E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Art. 7º</w:t>
            </w:r>
          </w:p>
          <w:p w14:paraId="66D2D92A" w14:textId="77777777" w:rsidR="008C6A59" w:rsidRPr="009E7E43" w:rsidRDefault="008C6A59" w:rsidP="008C6A5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E21BD1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Art. 7º O distribuidor de combustíveis de aviação deve adquirir o JET-A, o JET-A1 ou o JET-C cujo documento da qualidade esteja de acordo com os dispositivos desta Resolução.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51E88F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</w:tc>
      </w:tr>
      <w:tr w:rsidR="008C6A59" w14:paraId="7DB9AA77" w14:textId="77777777" w:rsidTr="004B1A2A">
        <w:trPr>
          <w:trHeight w:val="67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BAA155" w14:textId="77777777" w:rsidR="008C6A59" w:rsidRPr="009E7E43" w:rsidRDefault="008C6A59" w:rsidP="008C6A59">
            <w:pP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9E7E43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23CC2028" w14:textId="77777777" w:rsidR="008C6A59" w:rsidRPr="009E7E43" w:rsidRDefault="008C6A59" w:rsidP="008C6A59">
            <w:pPr>
              <w:rPr>
                <w:rFonts w:ascii="Calibri" w:eastAsia="Arial Unicode MS" w:hAnsi="Calibri" w:cs="Calibri"/>
                <w:b/>
                <w:bCs/>
                <w:color w:val="000000"/>
                <w:sz w:val="22"/>
                <w:szCs w:val="22"/>
              </w:rPr>
            </w:pPr>
            <w:r w:rsidRPr="009E7E43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  <w:r w:rsidRPr="009E7E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Art. 8º</w:t>
            </w:r>
          </w:p>
          <w:p w14:paraId="68FA760C" w14:textId="77777777" w:rsidR="008C6A59" w:rsidRPr="009E7E43" w:rsidRDefault="008C6A59" w:rsidP="008C6A59">
            <w:pP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8F8A31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Art. 8º O distribuidor de combustíveis de aviação deve garantir a qualidade do JET-A, do JET-A1 ou do JET-C adquirido e emitir, conforme o caso, o boletim de conformidade ou o registro de análise da qualidade, de amostra representativa, cujos resultados devem atender aos limites estabelecidos na Tabela I, do Anexo.</w:t>
            </w:r>
          </w:p>
          <w:p w14:paraId="7CB55FDA" w14:textId="77777777" w:rsidR="00BA4E02" w:rsidRPr="009E7E43" w:rsidRDefault="00BA4E02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89" w:author="Samuel Carvalho" w:date="2021-02-25T16:40:00Z"/>
                <w:rFonts w:cs="Calibri"/>
                <w:szCs w:val="22"/>
              </w:rPr>
            </w:pPr>
          </w:p>
          <w:p w14:paraId="552B1752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§ 1º No caso em que o distribuidor de combustíveis de aviação realizar a mistura de JET-A ou de JET-A1 com </w:t>
            </w:r>
            <w:del w:id="90" w:author="Samuel Carvalho" w:date="2021-02-25T15:32:00Z">
              <w:r w:rsidRPr="009E7E43" w:rsidDel="00580A29">
                <w:rPr>
                  <w:rFonts w:cs="Calibri"/>
                  <w:szCs w:val="22"/>
                </w:rPr>
                <w:delText>QAV alternativo</w:delText>
              </w:r>
            </w:del>
            <w:ins w:id="91" w:author="Samuel Carvalho" w:date="2021-02-25T15:32:00Z">
              <w:r w:rsidRPr="009E7E43">
                <w:rPr>
                  <w:rFonts w:cs="Calibri"/>
                  <w:szCs w:val="22"/>
                </w:rPr>
                <w:t>Jet alternativo</w:t>
              </w:r>
            </w:ins>
            <w:r w:rsidRPr="009E7E43">
              <w:rPr>
                <w:rFonts w:cs="Calibri"/>
                <w:szCs w:val="22"/>
              </w:rPr>
              <w:t xml:space="preserve">, ele deve emitir o certificado da qualidade do JET-C, conforme estabelecido na Resolução ANP nº 828, de 2020, estando isento da obrigação de emitir os documentos dispostos no caput. </w:t>
            </w:r>
          </w:p>
          <w:p w14:paraId="712A78A2" w14:textId="77777777" w:rsidR="00BA4E02" w:rsidRPr="009E7E43" w:rsidRDefault="00BA4E02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92" w:author="Samuel Carvalho" w:date="2021-02-25T16:40:00Z"/>
                <w:rFonts w:cs="Calibri"/>
                <w:szCs w:val="22"/>
              </w:rPr>
            </w:pPr>
          </w:p>
          <w:p w14:paraId="0562C283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§ 2º No caso previsto no parágrafo primeiro, o distribuidor de combustíveis de aviação deverá encaminhar o certificado da qualidade para o revendedor de combustíveis de aviação. </w:t>
            </w:r>
          </w:p>
          <w:p w14:paraId="38CCBF2E" w14:textId="77777777" w:rsidR="00BA4E02" w:rsidRPr="009E7E43" w:rsidRDefault="00BA4E02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93" w:author="Samuel Carvalho" w:date="2021-02-25T16:40:00Z"/>
                <w:rFonts w:cs="Calibri"/>
                <w:szCs w:val="22"/>
              </w:rPr>
            </w:pPr>
          </w:p>
          <w:p w14:paraId="21CF2C44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§ 3º O boletim de conformidade ou registro da análise da qualidade devem ser emitidos, conforme o caso, sendo: </w:t>
            </w:r>
          </w:p>
          <w:p w14:paraId="23E1FD67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I - o boletim de conformidade no caso de operação em sistemas não dedicados, conforme estabelecido na Resolução ANP nº 828, de 2020; ou </w:t>
            </w:r>
          </w:p>
          <w:p w14:paraId="2FC323F2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94" w:author="Samuel Carvalho" w:date="2021-02-25T16:40:00Z"/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II - o registro da análise da qualidade no caso de operação em sistemas dedicados, conforme estabelecido na Norma ABNT NBR 15216. </w:t>
            </w:r>
          </w:p>
          <w:p w14:paraId="6C46D859" w14:textId="77777777" w:rsidR="00BA4E02" w:rsidRPr="009E7E43" w:rsidRDefault="00BA4E02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  <w:p w14:paraId="74E6BB93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§ 4º A análise do teor de chumbo no boletim de conformidade é obrigatória apenas quando houver suspeita de contaminação ou por solicitação da ANP.</w:t>
            </w:r>
          </w:p>
          <w:p w14:paraId="52B6F04F" w14:textId="77777777" w:rsidR="00BA4E02" w:rsidRPr="009E7E43" w:rsidRDefault="00BA4E02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95" w:author="Samuel Carvalho" w:date="2021-02-25T16:40:00Z"/>
                <w:rFonts w:cs="Calibri"/>
                <w:szCs w:val="22"/>
              </w:rPr>
            </w:pPr>
          </w:p>
          <w:p w14:paraId="4F2DF4EB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96" w:author="Samuel Carvalho" w:date="2021-02-25T16:37:00Z"/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lastRenderedPageBreak/>
              <w:t>§ 5º A análise de estabilidade térmica no boletim de conformidade é obrigatória apenas no caso do JET</w:t>
            </w:r>
            <w:ins w:id="97" w:author="Samuel Carvalho" w:date="2021-02-25T16:36:00Z">
              <w:r w:rsidR="00BA4E02" w:rsidRPr="009E7E43">
                <w:rPr>
                  <w:rFonts w:cs="Calibri"/>
                  <w:szCs w:val="22"/>
                </w:rPr>
                <w:t>-</w:t>
              </w:r>
            </w:ins>
            <w:r w:rsidRPr="009E7E43">
              <w:rPr>
                <w:rFonts w:cs="Calibri"/>
                <w:szCs w:val="22"/>
              </w:rPr>
              <w:t>A ou JET-A1 ser recebido de navio equipado com serpentina de cobre em seus tanques de carga</w:t>
            </w:r>
            <w:ins w:id="98" w:author="Samuel Carvalho" w:date="2021-02-25T16:37:00Z">
              <w:r w:rsidR="00BA4E02" w:rsidRPr="009E7E43">
                <w:rPr>
                  <w:rFonts w:cs="Calibri"/>
                  <w:szCs w:val="22"/>
                </w:rPr>
                <w:t>.</w:t>
              </w:r>
            </w:ins>
            <w:r w:rsidRPr="009E7E43">
              <w:rPr>
                <w:rFonts w:cs="Calibri"/>
                <w:szCs w:val="22"/>
              </w:rPr>
              <w:t xml:space="preserve"> </w:t>
            </w:r>
            <w:del w:id="99" w:author="Samuel Carvalho" w:date="2021-02-25T16:37:00Z">
              <w:r w:rsidRPr="009E7E43" w:rsidDel="00BA4E02">
                <w:rPr>
                  <w:rFonts w:cs="Calibri"/>
                  <w:szCs w:val="22"/>
                </w:rPr>
                <w:delText xml:space="preserve">ou no caso de ocorrer variação de cor saybolt superior aos seguintes valores: </w:delText>
              </w:r>
            </w:del>
          </w:p>
          <w:p w14:paraId="3119BCA1" w14:textId="77777777" w:rsidR="00BA4E02" w:rsidRPr="009E7E43" w:rsidRDefault="00BA4E02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100" w:author="Samuel Carvalho" w:date="2021-02-25T16:38:00Z"/>
                <w:rFonts w:cs="Calibri"/>
                <w:szCs w:val="22"/>
              </w:rPr>
            </w:pPr>
          </w:p>
          <w:p w14:paraId="43663D7C" w14:textId="77777777" w:rsidR="00BA4E02" w:rsidRPr="009E7E43" w:rsidRDefault="00BA4E02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ins w:id="101" w:author="Samuel Carvalho" w:date="2021-02-25T16:38:00Z">
              <w:r w:rsidRPr="009E7E43">
                <w:rPr>
                  <w:rFonts w:cs="Calibri"/>
                  <w:szCs w:val="22"/>
                </w:rPr>
                <w:t xml:space="preserve">§ 6º </w:t>
              </w:r>
            </w:ins>
            <w:ins w:id="102" w:author="Samuel Carvalho" w:date="2021-02-25T16:39:00Z">
              <w:r w:rsidRPr="009E7E43">
                <w:rPr>
                  <w:rFonts w:cs="Calibri"/>
                  <w:szCs w:val="22"/>
                </w:rPr>
                <w:t xml:space="preserve">A análise de estabilidade térmica no boletim de conformidade é </w:t>
              </w:r>
            </w:ins>
            <w:ins w:id="103" w:author="Samuel Carvalho" w:date="2021-03-03T10:57:00Z">
              <w:r w:rsidR="00FF2F40">
                <w:rPr>
                  <w:rFonts w:cs="Calibri"/>
                  <w:szCs w:val="22"/>
                </w:rPr>
                <w:t>opcional</w:t>
              </w:r>
            </w:ins>
            <w:ins w:id="104" w:author="Samuel Carvalho" w:date="2021-02-25T16:39:00Z">
              <w:r w:rsidRPr="009E7E43">
                <w:rPr>
                  <w:rFonts w:cs="Calibri"/>
                  <w:szCs w:val="22"/>
                </w:rPr>
                <w:t xml:space="preserve"> no</w:t>
              </w:r>
            </w:ins>
            <w:ins w:id="105" w:author="Samuel Carvalho" w:date="2021-02-25T16:38:00Z">
              <w:r w:rsidRPr="009E7E43">
                <w:rPr>
                  <w:rFonts w:cs="Calibri"/>
                  <w:szCs w:val="22"/>
                </w:rPr>
                <w:t xml:space="preserve"> caso de ocorrer variação de cor </w:t>
              </w:r>
              <w:proofErr w:type="spellStart"/>
              <w:r w:rsidRPr="009E7E43">
                <w:rPr>
                  <w:rFonts w:cs="Calibri"/>
                  <w:szCs w:val="22"/>
                </w:rPr>
                <w:t>saybolt</w:t>
              </w:r>
              <w:proofErr w:type="spellEnd"/>
              <w:r w:rsidRPr="009E7E43">
                <w:rPr>
                  <w:rFonts w:cs="Calibri"/>
                  <w:szCs w:val="22"/>
                </w:rPr>
                <w:t xml:space="preserve"> superior aos valores abaixo relacionados</w:t>
              </w:r>
            </w:ins>
            <w:ins w:id="106" w:author="Samuel Carvalho" w:date="2021-02-25T16:39:00Z">
              <w:r w:rsidRPr="009E7E43">
                <w:rPr>
                  <w:rFonts w:cs="Calibri"/>
                  <w:szCs w:val="22"/>
                </w:rPr>
                <w:t>:</w:t>
              </w:r>
            </w:ins>
          </w:p>
          <w:p w14:paraId="4451A573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I - oito, no caso da cor </w:t>
            </w:r>
            <w:proofErr w:type="spellStart"/>
            <w:r w:rsidRPr="009E7E43">
              <w:rPr>
                <w:rFonts w:cs="Calibri"/>
                <w:szCs w:val="22"/>
              </w:rPr>
              <w:t>saybolt</w:t>
            </w:r>
            <w:proofErr w:type="spellEnd"/>
            <w:r w:rsidRPr="009E7E43">
              <w:rPr>
                <w:rFonts w:cs="Calibri"/>
                <w:szCs w:val="22"/>
              </w:rPr>
              <w:t xml:space="preserve"> inicial ser superior a vinte e cinco; </w:t>
            </w:r>
          </w:p>
          <w:p w14:paraId="0B44F9BB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II - cinco, no caso da cor </w:t>
            </w:r>
            <w:proofErr w:type="spellStart"/>
            <w:r w:rsidRPr="009E7E43">
              <w:rPr>
                <w:rFonts w:cs="Calibri"/>
                <w:szCs w:val="22"/>
              </w:rPr>
              <w:t>saybolt</w:t>
            </w:r>
            <w:proofErr w:type="spellEnd"/>
            <w:r w:rsidRPr="009E7E43">
              <w:rPr>
                <w:rFonts w:cs="Calibri"/>
                <w:szCs w:val="22"/>
              </w:rPr>
              <w:t xml:space="preserve"> inicial ser menor ou igual a vinte e cinco e maior ou igual a quinze; e </w:t>
            </w:r>
          </w:p>
          <w:p w14:paraId="702D4350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III - três, no caso da cor </w:t>
            </w:r>
            <w:proofErr w:type="spellStart"/>
            <w:r w:rsidRPr="009E7E43">
              <w:rPr>
                <w:rFonts w:cs="Calibri"/>
                <w:szCs w:val="22"/>
              </w:rPr>
              <w:t>saybolt</w:t>
            </w:r>
            <w:proofErr w:type="spellEnd"/>
            <w:r w:rsidRPr="009E7E43">
              <w:rPr>
                <w:rFonts w:cs="Calibri"/>
                <w:szCs w:val="22"/>
              </w:rPr>
              <w:t xml:space="preserve"> inicial ser inferior a quinze.</w:t>
            </w:r>
          </w:p>
          <w:p w14:paraId="137C3FBD" w14:textId="77777777" w:rsidR="00BA4E02" w:rsidRPr="009E7E43" w:rsidRDefault="00BA4E02" w:rsidP="008C6A59">
            <w:pPr>
              <w:rPr>
                <w:ins w:id="107" w:author="Samuel Carvalho" w:date="2021-02-25T16:37:00Z"/>
                <w:rFonts w:ascii="Calibri" w:eastAsia="Arial Unicode MS" w:hAnsi="Calibri" w:cs="Calibri"/>
                <w:sz w:val="22"/>
                <w:szCs w:val="22"/>
              </w:rPr>
            </w:pPr>
          </w:p>
          <w:p w14:paraId="20A5E9E3" w14:textId="77777777" w:rsidR="008C6A59" w:rsidRPr="009E7E43" w:rsidRDefault="008C6A59" w:rsidP="008C6A59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del w:id="108" w:author="Samuel Carvalho" w:date="2021-02-25T16:40:00Z">
              <w:r w:rsidRPr="009E7E43" w:rsidDel="00BA4E02">
                <w:rPr>
                  <w:rFonts w:ascii="Calibri" w:eastAsia="Arial Unicode MS" w:hAnsi="Calibri" w:cs="Calibri"/>
                  <w:sz w:val="22"/>
                  <w:szCs w:val="22"/>
                </w:rPr>
                <w:delText xml:space="preserve">§ 6º </w:delText>
              </w:r>
            </w:del>
            <w:ins w:id="109" w:author="Samuel Carvalho" w:date="2021-02-25T16:40:00Z">
              <w:r w:rsidR="00BA4E02" w:rsidRPr="009E7E43">
                <w:rPr>
                  <w:rFonts w:ascii="Calibri" w:eastAsia="Arial Unicode MS" w:hAnsi="Calibri" w:cs="Calibri"/>
                  <w:sz w:val="22"/>
                  <w:szCs w:val="22"/>
                </w:rPr>
                <w:t xml:space="preserve">§ 7º </w:t>
              </w:r>
            </w:ins>
            <w:r w:rsidRPr="009E7E43">
              <w:rPr>
                <w:rFonts w:ascii="Calibri" w:eastAsia="Arial Unicode MS" w:hAnsi="Calibri" w:cs="Calibri"/>
                <w:sz w:val="22"/>
                <w:szCs w:val="22"/>
              </w:rPr>
              <w:t xml:space="preserve">O distribuidor de combustíveis de aviação deve manter, sob sua guarda e à disposição da ANP, as amostras-testemunha das quinze últimas bateladas de JET-A, de JET-A1 e de JET-C comercializadas ou </w:t>
            </w:r>
            <w:proofErr w:type="gramStart"/>
            <w:r w:rsidRPr="009E7E43">
              <w:rPr>
                <w:rFonts w:ascii="Calibri" w:eastAsia="Arial Unicode MS" w:hAnsi="Calibri" w:cs="Calibri"/>
                <w:sz w:val="22"/>
                <w:szCs w:val="22"/>
              </w:rPr>
              <w:t>as referentes</w:t>
            </w:r>
            <w:proofErr w:type="gramEnd"/>
            <w:r w:rsidRPr="009E7E43">
              <w:rPr>
                <w:rFonts w:ascii="Calibri" w:eastAsia="Arial Unicode MS" w:hAnsi="Calibri" w:cs="Calibri"/>
                <w:sz w:val="22"/>
                <w:szCs w:val="22"/>
              </w:rPr>
              <w:t xml:space="preserve"> aos dois últimos meses de comercialização, a opção que corresponder ao menor número de amostras armazenadas.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0A7419" w14:textId="77777777" w:rsidR="00DE5ECA" w:rsidRPr="009E7E43" w:rsidRDefault="00DE5ECA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110" w:author="Samuel Carvalho" w:date="2021-02-25T16:27:00Z"/>
                <w:rFonts w:cs="Calibri"/>
                <w:szCs w:val="22"/>
              </w:rPr>
            </w:pPr>
          </w:p>
          <w:p w14:paraId="64149342" w14:textId="77777777" w:rsidR="00DE5ECA" w:rsidRPr="009E7E43" w:rsidRDefault="00DE5ECA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111" w:author="Samuel Carvalho" w:date="2021-02-25T16:27:00Z"/>
                <w:rFonts w:cs="Calibri"/>
                <w:szCs w:val="22"/>
              </w:rPr>
            </w:pPr>
          </w:p>
          <w:p w14:paraId="04624351" w14:textId="77777777" w:rsidR="00DE5ECA" w:rsidRPr="009E7E43" w:rsidRDefault="00DE5ECA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112" w:author="Samuel Carvalho" w:date="2021-02-25T16:27:00Z"/>
                <w:rFonts w:cs="Calibri"/>
                <w:szCs w:val="22"/>
              </w:rPr>
            </w:pPr>
          </w:p>
          <w:p w14:paraId="48BD22F6" w14:textId="77777777" w:rsidR="00DE5ECA" w:rsidRPr="009E7E43" w:rsidRDefault="00DE5ECA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113" w:author="Samuel Carvalho" w:date="2021-02-25T16:27:00Z"/>
                <w:rFonts w:cs="Calibri"/>
                <w:szCs w:val="22"/>
              </w:rPr>
            </w:pPr>
          </w:p>
          <w:p w14:paraId="1AF31B79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Alinhar nomenclatura do QAV alternativo para Jet Alternativo, reduzindo riscos de confusões futuras.</w:t>
            </w:r>
          </w:p>
          <w:p w14:paraId="7B71BE34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  <w:p w14:paraId="559ADB82" w14:textId="77777777" w:rsidR="00DE5ECA" w:rsidRPr="009E7E43" w:rsidRDefault="00DE5ECA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114" w:author="Samuel Carvalho" w:date="2021-02-25T16:27:00Z"/>
                <w:rFonts w:cs="Calibri"/>
                <w:szCs w:val="22"/>
              </w:rPr>
            </w:pPr>
          </w:p>
          <w:p w14:paraId="30E3E591" w14:textId="77777777" w:rsidR="00DE5ECA" w:rsidRPr="009E7E43" w:rsidRDefault="00DE5ECA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115" w:author="Samuel Carvalho" w:date="2021-02-25T16:27:00Z"/>
                <w:rFonts w:cs="Calibri"/>
                <w:szCs w:val="22"/>
              </w:rPr>
            </w:pPr>
          </w:p>
          <w:p w14:paraId="31EAAF43" w14:textId="77777777" w:rsidR="00DE5ECA" w:rsidRPr="009E7E43" w:rsidRDefault="00DE5ECA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116" w:author="Samuel Carvalho" w:date="2021-02-25T16:27:00Z"/>
                <w:rFonts w:cs="Calibri"/>
                <w:szCs w:val="22"/>
              </w:rPr>
            </w:pPr>
          </w:p>
          <w:p w14:paraId="1352710A" w14:textId="77777777" w:rsidR="00DE5ECA" w:rsidRPr="009E7E43" w:rsidRDefault="00DE5ECA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117" w:author="Samuel Carvalho" w:date="2021-02-25T16:27:00Z"/>
                <w:rFonts w:cs="Calibri"/>
                <w:szCs w:val="22"/>
              </w:rPr>
            </w:pPr>
          </w:p>
          <w:p w14:paraId="5CC73BFC" w14:textId="77777777" w:rsidR="00DE5ECA" w:rsidRPr="009E7E43" w:rsidRDefault="00DE5ECA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118" w:author="Samuel Carvalho" w:date="2021-02-25T16:27:00Z"/>
                <w:rFonts w:cs="Calibri"/>
                <w:szCs w:val="22"/>
              </w:rPr>
            </w:pPr>
          </w:p>
          <w:p w14:paraId="62552AF4" w14:textId="77777777" w:rsidR="00DE5ECA" w:rsidRPr="009E7E43" w:rsidRDefault="00DE5ECA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119" w:author="Samuel Carvalho" w:date="2021-02-25T16:27:00Z"/>
                <w:rFonts w:cs="Calibri"/>
                <w:szCs w:val="22"/>
              </w:rPr>
            </w:pPr>
          </w:p>
          <w:p w14:paraId="785DCEDE" w14:textId="77777777" w:rsidR="00DE5ECA" w:rsidRPr="009E7E43" w:rsidRDefault="00DE5ECA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120" w:author="Samuel Carvalho" w:date="2021-02-25T16:27:00Z"/>
                <w:rFonts w:cs="Calibri"/>
                <w:szCs w:val="22"/>
              </w:rPr>
            </w:pPr>
          </w:p>
          <w:p w14:paraId="41D620FF" w14:textId="77777777" w:rsidR="00DE5ECA" w:rsidRPr="009E7E43" w:rsidRDefault="00DE5ECA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121" w:author="Samuel Carvalho" w:date="2021-02-25T16:27:00Z"/>
                <w:rFonts w:cs="Calibri"/>
                <w:szCs w:val="22"/>
              </w:rPr>
            </w:pPr>
          </w:p>
          <w:p w14:paraId="4EBCA456" w14:textId="77777777" w:rsidR="00DE5ECA" w:rsidRPr="009E7E43" w:rsidRDefault="00DE5ECA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122" w:author="Samuel Carvalho" w:date="2021-02-25T16:27:00Z"/>
                <w:rFonts w:cs="Calibri"/>
                <w:szCs w:val="22"/>
              </w:rPr>
            </w:pPr>
          </w:p>
          <w:p w14:paraId="35F95EF2" w14:textId="77777777" w:rsidR="00DE5ECA" w:rsidRPr="009E7E43" w:rsidRDefault="00DE5ECA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123" w:author="Samuel Carvalho" w:date="2021-02-25T16:27:00Z"/>
                <w:rFonts w:cs="Calibri"/>
                <w:szCs w:val="22"/>
              </w:rPr>
            </w:pPr>
          </w:p>
          <w:p w14:paraId="3ABC2C60" w14:textId="77777777" w:rsidR="00DE5ECA" w:rsidRPr="009E7E43" w:rsidRDefault="00DE5ECA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124" w:author="Samuel Carvalho" w:date="2021-02-25T16:27:00Z"/>
                <w:rFonts w:cs="Calibri"/>
                <w:szCs w:val="22"/>
              </w:rPr>
            </w:pPr>
          </w:p>
          <w:p w14:paraId="5FFF3D22" w14:textId="77777777" w:rsidR="00DE5ECA" w:rsidRPr="009E7E43" w:rsidRDefault="00DE5ECA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125" w:author="Samuel Carvalho" w:date="2021-02-25T16:27:00Z"/>
                <w:rFonts w:cs="Calibri"/>
                <w:szCs w:val="22"/>
              </w:rPr>
            </w:pPr>
          </w:p>
          <w:p w14:paraId="5DD92E85" w14:textId="77777777" w:rsidR="008C6A59" w:rsidRPr="009E7E43" w:rsidRDefault="00BA4E02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Sugerimos alinhar a redação da Resolução em comento à</w:t>
            </w:r>
            <w:ins w:id="126" w:author="Samuel Carvalho" w:date="2021-02-25T16:41:00Z">
              <w:r w:rsidR="006A1D36" w:rsidRPr="009E7E43">
                <w:rPr>
                  <w:rFonts w:cs="Calibri"/>
                  <w:szCs w:val="22"/>
                </w:rPr>
                <w:t xml:space="preserve"> </w:t>
              </w:r>
            </w:ins>
            <w:r w:rsidR="008C6A59" w:rsidRPr="009E7E43">
              <w:rPr>
                <w:rFonts w:cs="Calibri"/>
                <w:szCs w:val="22"/>
              </w:rPr>
              <w:t xml:space="preserve">norma internacional que </w:t>
            </w:r>
            <w:r w:rsidR="008C6A59" w:rsidRPr="009E7E43">
              <w:rPr>
                <w:rFonts w:cs="Calibri"/>
                <w:b/>
                <w:bCs/>
                <w:szCs w:val="22"/>
                <w:u w:val="single"/>
              </w:rPr>
              <w:t>recomenda</w:t>
            </w:r>
            <w:r w:rsidR="008C6A59" w:rsidRPr="009E7E43">
              <w:rPr>
                <w:rFonts w:cs="Calibri"/>
                <w:szCs w:val="22"/>
              </w:rPr>
              <w:t xml:space="preserve"> a análise de estabilidade térmica no caso de variação de cor </w:t>
            </w:r>
            <w:proofErr w:type="spellStart"/>
            <w:r w:rsidR="008C6A59" w:rsidRPr="009E7E43">
              <w:rPr>
                <w:rFonts w:cs="Calibri"/>
                <w:szCs w:val="22"/>
              </w:rPr>
              <w:t>saybolt</w:t>
            </w:r>
            <w:proofErr w:type="spellEnd"/>
            <w:r w:rsidR="008C6A59" w:rsidRPr="009E7E43">
              <w:rPr>
                <w:rFonts w:cs="Calibri"/>
                <w:szCs w:val="22"/>
              </w:rPr>
              <w:t xml:space="preserve">. </w:t>
            </w:r>
          </w:p>
          <w:p w14:paraId="6FDA971B" w14:textId="77777777" w:rsidR="00BA4E02" w:rsidRPr="009E7E43" w:rsidRDefault="00BA4E02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  <w:p w14:paraId="2FE3CB24" w14:textId="77777777" w:rsidR="00BA4E02" w:rsidRPr="009E7E43" w:rsidRDefault="006A1D36" w:rsidP="00BA4E02">
            <w:pPr>
              <w:rPr>
                <w:rFonts w:ascii="Calibri" w:hAnsi="Calibri" w:cs="Calibri"/>
                <w:sz w:val="22"/>
                <w:szCs w:val="22"/>
              </w:rPr>
            </w:pPr>
            <w:r w:rsidRPr="009E7E43">
              <w:rPr>
                <w:rFonts w:ascii="Calibri" w:hAnsi="Calibri" w:cs="Calibri"/>
                <w:sz w:val="22"/>
                <w:szCs w:val="22"/>
              </w:rPr>
              <w:t xml:space="preserve">As </w:t>
            </w:r>
            <w:r w:rsidR="00BA4E02" w:rsidRPr="009E7E43">
              <w:rPr>
                <w:rFonts w:ascii="Calibri" w:hAnsi="Calibri" w:cs="Calibri"/>
                <w:sz w:val="22"/>
                <w:szCs w:val="22"/>
              </w:rPr>
              <w:t>evidências</w:t>
            </w:r>
            <w:r w:rsidRPr="009E7E43">
              <w:rPr>
                <w:rFonts w:ascii="Calibri" w:hAnsi="Calibri" w:cs="Calibri"/>
                <w:sz w:val="22"/>
                <w:szCs w:val="22"/>
              </w:rPr>
              <w:t xml:space="preserve"> estão relacionadas a seguir</w:t>
            </w:r>
            <w:r w:rsidR="00BA4E02" w:rsidRPr="009E7E43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0F4DFF2" w14:textId="77777777" w:rsidR="00BA4E02" w:rsidRPr="009E7E43" w:rsidRDefault="00BA4E02" w:rsidP="00BA4E0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D4025C6" w14:textId="77777777" w:rsidR="00BA4E02" w:rsidRPr="009E7E43" w:rsidRDefault="00BA4E02" w:rsidP="00BA4E02">
            <w:pPr>
              <w:rPr>
                <w:rFonts w:ascii="Calibri" w:hAnsi="Calibri" w:cs="Calibri"/>
                <w:sz w:val="22"/>
                <w:szCs w:val="22"/>
              </w:rPr>
            </w:pPr>
            <w:r w:rsidRPr="009E7E43">
              <w:rPr>
                <w:rFonts w:ascii="Calibri" w:hAnsi="Calibri" w:cs="Calibri"/>
                <w:sz w:val="22"/>
                <w:szCs w:val="22"/>
              </w:rPr>
              <w:t xml:space="preserve">No EI1530, página 48, existe a tabela de recertificação do JET </w:t>
            </w:r>
            <w:r w:rsidRPr="009E7E43">
              <w:rPr>
                <w:rFonts w:ascii="Calibri" w:hAnsi="Calibri" w:cs="Calibri"/>
                <w:sz w:val="22"/>
                <w:szCs w:val="22"/>
              </w:rPr>
              <w:lastRenderedPageBreak/>
              <w:t>(processo de emissão do Boletim de conformidade e consequente análise de consistência), onde para o item de JFTOT (estabilidade térmica) é utilizada a nota 2, transcrita abaixo:</w:t>
            </w:r>
          </w:p>
          <w:p w14:paraId="00F5F520" w14:textId="77777777" w:rsidR="00BA4E02" w:rsidRPr="009E7E43" w:rsidRDefault="00BA4E02" w:rsidP="00BA4E0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6C97815" w14:textId="77777777" w:rsidR="00BA4E02" w:rsidRPr="009E7E43" w:rsidRDefault="00BA4E02" w:rsidP="00BA4E02">
            <w:pPr>
              <w:rPr>
                <w:rFonts w:ascii="Calibri" w:hAnsi="Calibri" w:cs="Calibri"/>
                <w:sz w:val="22"/>
                <w:szCs w:val="22"/>
              </w:rPr>
            </w:pPr>
            <w:r w:rsidRPr="009E7E43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Pr="009E7E43">
              <w:rPr>
                <w:rFonts w:ascii="Calibri" w:hAnsi="Calibri" w:cs="Calibri"/>
                <w:sz w:val="22"/>
                <w:szCs w:val="22"/>
              </w:rPr>
              <w:instrText xml:space="preserve"> INCLUDEPICTURE  "cid:image001.jpg@01D70694.5D1BD2F0" \* MERGEFORMATINET </w:instrText>
            </w:r>
            <w:r w:rsidRPr="009E7E4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4B1A2A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="004B1A2A">
              <w:rPr>
                <w:rFonts w:ascii="Calibri" w:hAnsi="Calibri" w:cs="Calibri"/>
                <w:sz w:val="22"/>
                <w:szCs w:val="22"/>
              </w:rPr>
              <w:instrText xml:space="preserve"> INCLUDEPICTURE  "cid:image001.jpg@01D70694.5D1BD2F0" \* MERGEFORMATINET </w:instrText>
            </w:r>
            <w:r w:rsidR="004B1A2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0705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="00CB0705">
              <w:rPr>
                <w:rFonts w:ascii="Calibri" w:hAnsi="Calibri" w:cs="Calibri"/>
                <w:sz w:val="22"/>
                <w:szCs w:val="22"/>
              </w:rPr>
              <w:instrText xml:space="preserve"> </w:instrText>
            </w:r>
            <w:r w:rsidR="00CB0705">
              <w:rPr>
                <w:rFonts w:ascii="Calibri" w:hAnsi="Calibri" w:cs="Calibri"/>
                <w:sz w:val="22"/>
                <w:szCs w:val="22"/>
              </w:rPr>
              <w:instrText>INCLUDEPICTURE  "cid:image001.jpg@01D70694.5D1BD2F0" \* MERGEFORMATINET</w:instrText>
            </w:r>
            <w:r w:rsidR="00CB0705">
              <w:rPr>
                <w:rFonts w:ascii="Calibri" w:hAnsi="Calibri" w:cs="Calibri"/>
                <w:sz w:val="22"/>
                <w:szCs w:val="22"/>
              </w:rPr>
              <w:instrText xml:space="preserve"> </w:instrText>
            </w:r>
            <w:r w:rsidR="00CB0705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0705">
              <w:rPr>
                <w:rFonts w:ascii="Calibri" w:hAnsi="Calibri" w:cs="Calibri"/>
                <w:sz w:val="22"/>
                <w:szCs w:val="22"/>
              </w:rPr>
              <w:pict w14:anchorId="558F2118">
                <v:shape id="Imagem 8" o:spid="_x0000_i1026" type="#_x0000_t75" style="width:304pt;height:161pt">
                  <v:imagedata r:id="rId10" r:href="rId11"/>
                </v:shape>
              </w:pict>
            </w:r>
            <w:r w:rsidR="00CB0705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4B1A2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9E7E43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  <w:p w14:paraId="2A10A4F5" w14:textId="77777777" w:rsidR="00BA4E02" w:rsidRPr="009E7E43" w:rsidRDefault="00BA4E02" w:rsidP="00BA4E0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B951C99" w14:textId="77777777" w:rsidR="00BA4E02" w:rsidRPr="009E7E43" w:rsidRDefault="00BA4E02" w:rsidP="00BA4E02">
            <w:pPr>
              <w:rPr>
                <w:rFonts w:ascii="Calibri" w:hAnsi="Calibri" w:cs="Calibri"/>
                <w:sz w:val="22"/>
                <w:szCs w:val="22"/>
              </w:rPr>
            </w:pPr>
            <w:r w:rsidRPr="009E7E43">
              <w:rPr>
                <w:rFonts w:ascii="Calibri" w:hAnsi="Calibri" w:cs="Calibri"/>
                <w:sz w:val="22"/>
                <w:szCs w:val="22"/>
              </w:rPr>
              <w:t xml:space="preserve">Veja que o </w:t>
            </w:r>
            <w:r w:rsidR="006A1D36" w:rsidRPr="009E7E43">
              <w:rPr>
                <w:rFonts w:ascii="Calibri" w:hAnsi="Calibri" w:cs="Calibri"/>
                <w:sz w:val="22"/>
                <w:szCs w:val="22"/>
              </w:rPr>
              <w:t>início</w:t>
            </w:r>
            <w:r w:rsidRPr="009E7E43">
              <w:rPr>
                <w:rFonts w:ascii="Calibri" w:hAnsi="Calibri" w:cs="Calibri"/>
                <w:sz w:val="22"/>
                <w:szCs w:val="22"/>
              </w:rPr>
              <w:t xml:space="preserve"> da sentença, quando trata de recebimento por navios com serpentina de cobre, o termo SHALL (obrigatório) é utilizado, enquanto </w:t>
            </w:r>
            <w:r w:rsidR="006A1D36" w:rsidRPr="009E7E43">
              <w:rPr>
                <w:rFonts w:ascii="Calibri" w:hAnsi="Calibri" w:cs="Calibri"/>
                <w:sz w:val="22"/>
                <w:szCs w:val="22"/>
              </w:rPr>
              <w:t>na</w:t>
            </w:r>
            <w:r w:rsidRPr="009E7E43">
              <w:rPr>
                <w:rFonts w:ascii="Calibri" w:hAnsi="Calibri" w:cs="Calibri"/>
                <w:sz w:val="22"/>
                <w:szCs w:val="22"/>
              </w:rPr>
              <w:t xml:space="preserve"> parte que </w:t>
            </w:r>
            <w:r w:rsidR="006A1D36" w:rsidRPr="009E7E43">
              <w:rPr>
                <w:rFonts w:ascii="Calibri" w:hAnsi="Calibri" w:cs="Calibri"/>
                <w:sz w:val="22"/>
                <w:szCs w:val="22"/>
              </w:rPr>
              <w:t>dispõe sobre</w:t>
            </w:r>
            <w:r w:rsidRPr="009E7E43">
              <w:rPr>
                <w:rFonts w:ascii="Calibri" w:hAnsi="Calibri" w:cs="Calibri"/>
                <w:sz w:val="22"/>
                <w:szCs w:val="22"/>
              </w:rPr>
              <w:t xml:space="preserve"> alteração de cor (Anexo F4 da DEF STAN 91-091, transcrito abaixo) é </w:t>
            </w:r>
            <w:r w:rsidR="006A1D36" w:rsidRPr="009E7E43">
              <w:rPr>
                <w:rFonts w:ascii="Calibri" w:hAnsi="Calibri" w:cs="Calibri"/>
                <w:sz w:val="22"/>
                <w:szCs w:val="22"/>
              </w:rPr>
              <w:t>utilizado</w:t>
            </w:r>
            <w:r w:rsidRPr="009E7E43">
              <w:rPr>
                <w:rFonts w:ascii="Calibri" w:hAnsi="Calibri" w:cs="Calibri"/>
                <w:sz w:val="22"/>
                <w:szCs w:val="22"/>
              </w:rPr>
              <w:t xml:space="preserve"> o termo MAY (opcional).</w:t>
            </w:r>
          </w:p>
          <w:p w14:paraId="0277125F" w14:textId="77777777" w:rsidR="00BA4E02" w:rsidRPr="009E7E43" w:rsidRDefault="00BA4E02" w:rsidP="00BA4E0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D08727F" w14:textId="77777777" w:rsidR="00BA4E02" w:rsidRPr="009E7E43" w:rsidRDefault="00BA4E02" w:rsidP="00BA4E02">
            <w:pPr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9E7E43">
              <w:rPr>
                <w:rFonts w:ascii="Calibri" w:hAnsi="Calibri" w:cs="Calibri"/>
                <w:sz w:val="22"/>
                <w:szCs w:val="22"/>
                <w:u w:val="single"/>
              </w:rPr>
              <w:t xml:space="preserve">Anexo F4 DEF STAN 91-091 </w:t>
            </w:r>
          </w:p>
          <w:p w14:paraId="381D3D85" w14:textId="77777777" w:rsidR="006A1D36" w:rsidRPr="009E7E43" w:rsidRDefault="006A1D36" w:rsidP="00BA4E02">
            <w:pPr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  <w:p w14:paraId="54CDD774" w14:textId="77777777" w:rsidR="00BA4E02" w:rsidRPr="009E7E43" w:rsidRDefault="00BA4E02" w:rsidP="00BA4E02">
            <w:pPr>
              <w:rPr>
                <w:rFonts w:ascii="Calibri" w:hAnsi="Calibri" w:cs="Calibri"/>
                <w:sz w:val="22"/>
                <w:szCs w:val="22"/>
              </w:rPr>
            </w:pPr>
            <w:r w:rsidRPr="009E7E43">
              <w:rPr>
                <w:rFonts w:ascii="Calibri" w:hAnsi="Calibri" w:cs="Calibri"/>
                <w:sz w:val="22"/>
                <w:szCs w:val="22"/>
              </w:rPr>
              <w:lastRenderedPageBreak/>
              <w:fldChar w:fldCharType="begin"/>
            </w:r>
            <w:r w:rsidRPr="009E7E43">
              <w:rPr>
                <w:rFonts w:ascii="Calibri" w:hAnsi="Calibri" w:cs="Calibri"/>
                <w:sz w:val="22"/>
                <w:szCs w:val="22"/>
              </w:rPr>
              <w:instrText xml:space="preserve"> INCLUDEPICTURE  "cid:image003.jpg@01D70694.5D1BD2F0" \* MERGEFORMATINET </w:instrText>
            </w:r>
            <w:r w:rsidRPr="009E7E4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4B1A2A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="004B1A2A">
              <w:rPr>
                <w:rFonts w:ascii="Calibri" w:hAnsi="Calibri" w:cs="Calibri"/>
                <w:sz w:val="22"/>
                <w:szCs w:val="22"/>
              </w:rPr>
              <w:instrText xml:space="preserve"> INCLUDEPICTURE  "cid:image003.jpg@01D70694.5D1BD2F0" \* MERGEFORMATINET </w:instrText>
            </w:r>
            <w:r w:rsidR="004B1A2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0705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="00CB0705">
              <w:rPr>
                <w:rFonts w:ascii="Calibri" w:hAnsi="Calibri" w:cs="Calibri"/>
                <w:sz w:val="22"/>
                <w:szCs w:val="22"/>
              </w:rPr>
              <w:instrText xml:space="preserve"> </w:instrText>
            </w:r>
            <w:r w:rsidR="00CB0705">
              <w:rPr>
                <w:rFonts w:ascii="Calibri" w:hAnsi="Calibri" w:cs="Calibri"/>
                <w:sz w:val="22"/>
                <w:szCs w:val="22"/>
              </w:rPr>
              <w:instrText>INCLUDEPICTURE  "cid:image003.jpg@01D70694.5D1BD2F0" \* MERGEFORMATINET</w:instrText>
            </w:r>
            <w:r w:rsidR="00CB0705">
              <w:rPr>
                <w:rFonts w:ascii="Calibri" w:hAnsi="Calibri" w:cs="Calibri"/>
                <w:sz w:val="22"/>
                <w:szCs w:val="22"/>
              </w:rPr>
              <w:instrText xml:space="preserve"> </w:instrText>
            </w:r>
            <w:r w:rsidR="00CB0705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0705">
              <w:rPr>
                <w:rFonts w:ascii="Calibri" w:hAnsi="Calibri" w:cs="Calibri"/>
                <w:sz w:val="22"/>
                <w:szCs w:val="22"/>
              </w:rPr>
              <w:pict w14:anchorId="6EF566D3">
                <v:shape id="Imagem 9" o:spid="_x0000_i1027" type="#_x0000_t75" style="width:289pt;height:210.5pt">
                  <v:imagedata r:id="rId12" r:href="rId13"/>
                </v:shape>
              </w:pict>
            </w:r>
            <w:r w:rsidR="00CB0705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4B1A2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9E7E43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  <w:p w14:paraId="77CF698F" w14:textId="77777777" w:rsidR="00BA4E02" w:rsidRPr="009E7E43" w:rsidRDefault="00BA4E02" w:rsidP="00BA4E02">
            <w:pPr>
              <w:rPr>
                <w:ins w:id="127" w:author="Samuel Carvalho" w:date="2021-02-25T16:34:00Z"/>
                <w:rFonts w:ascii="Calibri" w:hAnsi="Calibri" w:cs="Calibri"/>
                <w:sz w:val="22"/>
                <w:szCs w:val="22"/>
              </w:rPr>
            </w:pPr>
          </w:p>
          <w:p w14:paraId="6B118CC8" w14:textId="77777777" w:rsidR="00BA4E02" w:rsidRPr="009E7E43" w:rsidRDefault="00BA4E02" w:rsidP="00BA4E02">
            <w:pPr>
              <w:rPr>
                <w:rFonts w:ascii="Calibri" w:hAnsi="Calibri" w:cs="Calibri"/>
                <w:sz w:val="22"/>
                <w:szCs w:val="22"/>
              </w:rPr>
            </w:pPr>
            <w:r w:rsidRPr="009E7E43">
              <w:rPr>
                <w:rFonts w:ascii="Calibri" w:hAnsi="Calibri" w:cs="Calibri"/>
                <w:sz w:val="22"/>
                <w:szCs w:val="22"/>
              </w:rPr>
              <w:t>A própria EI1530 no item 1.3 (transcrito abaixo) deixa claro a distinção/aplicação dos termos “SHALL”, “SHOULD” e ”MAY”.</w:t>
            </w:r>
          </w:p>
          <w:p w14:paraId="1B52BBFC" w14:textId="77777777" w:rsidR="00BA4E02" w:rsidRPr="009E7E43" w:rsidRDefault="00BA4E02" w:rsidP="00BA4E0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002789B" w14:textId="77777777" w:rsidR="00BA4E02" w:rsidRPr="009E7E43" w:rsidRDefault="00BA4E02" w:rsidP="00BA4E02">
            <w:pPr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9E7E43">
              <w:rPr>
                <w:rFonts w:ascii="Calibri" w:hAnsi="Calibri" w:cs="Calibri"/>
                <w:sz w:val="22"/>
                <w:szCs w:val="22"/>
                <w:u w:val="single"/>
              </w:rPr>
              <w:t>Item 1.3 EI1530</w:t>
            </w:r>
          </w:p>
          <w:p w14:paraId="09D9A5C8" w14:textId="77777777" w:rsidR="008C6A59" w:rsidRPr="009E7E43" w:rsidRDefault="00BA4E02" w:rsidP="00BA4E02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ins w:id="128" w:author="Samuel Carvalho" w:date="2021-02-25T16:34:00Z">
              <w:r w:rsidRPr="009E7E43">
                <w:rPr>
                  <w:rFonts w:ascii="Calibri" w:hAnsi="Calibri" w:cs="Calibri"/>
                  <w:sz w:val="22"/>
                  <w:szCs w:val="22"/>
                </w:rPr>
                <w:fldChar w:fldCharType="begin"/>
              </w:r>
              <w:r w:rsidRPr="009E7E43">
                <w:rPr>
                  <w:rFonts w:ascii="Calibri" w:hAnsi="Calibri" w:cs="Calibri"/>
                  <w:sz w:val="22"/>
                  <w:szCs w:val="22"/>
                </w:rPr>
                <w:instrText xml:space="preserve"> INCLUDEPICTURE  "cid:image006.png@01D70694.285BF2C0" \* MERGEFORMATINET </w:instrText>
              </w:r>
              <w:r w:rsidRPr="009E7E43">
                <w:rPr>
                  <w:rFonts w:ascii="Calibri" w:hAnsi="Calibri" w:cs="Calibri"/>
                  <w:sz w:val="22"/>
                  <w:szCs w:val="22"/>
                </w:rPr>
                <w:fldChar w:fldCharType="separate"/>
              </w:r>
              <w:r w:rsidR="004B1A2A">
                <w:rPr>
                  <w:rFonts w:ascii="Calibri" w:hAnsi="Calibri" w:cs="Calibri"/>
                  <w:sz w:val="22"/>
                  <w:szCs w:val="22"/>
                </w:rPr>
                <w:fldChar w:fldCharType="begin"/>
              </w:r>
              <w:r w:rsidR="004B1A2A">
                <w:rPr>
                  <w:rFonts w:ascii="Calibri" w:hAnsi="Calibri" w:cs="Calibri"/>
                  <w:sz w:val="22"/>
                  <w:szCs w:val="22"/>
                </w:rPr>
                <w:instrText xml:space="preserve"> INCLUDEPICTURE  "cid:image006.png@01D70694.285BF2C0" \* MERGEFORMATINET </w:instrText>
              </w:r>
              <w:r w:rsidR="004B1A2A">
                <w:rPr>
                  <w:rFonts w:ascii="Calibri" w:hAnsi="Calibri" w:cs="Calibri"/>
                  <w:sz w:val="22"/>
                  <w:szCs w:val="22"/>
                </w:rPr>
                <w:fldChar w:fldCharType="separate"/>
              </w:r>
              <w:r w:rsidR="00CB0705">
                <w:rPr>
                  <w:rFonts w:ascii="Calibri" w:hAnsi="Calibri" w:cs="Calibri"/>
                  <w:sz w:val="22"/>
                  <w:szCs w:val="22"/>
                </w:rPr>
                <w:fldChar w:fldCharType="begin"/>
              </w:r>
              <w:r w:rsidR="00CB0705">
                <w:rPr>
                  <w:rFonts w:ascii="Calibri" w:hAnsi="Calibri" w:cs="Calibri"/>
                  <w:sz w:val="22"/>
                  <w:szCs w:val="22"/>
                </w:rPr>
                <w:instrText xml:space="preserve"> </w:instrText>
              </w:r>
              <w:r w:rsidR="00CB0705">
                <w:rPr>
                  <w:rFonts w:ascii="Calibri" w:hAnsi="Calibri" w:cs="Calibri"/>
                  <w:sz w:val="22"/>
                  <w:szCs w:val="22"/>
                </w:rPr>
                <w:instrText>INCLUDEPICTURE  "cid:image006.png@01D70694.285BF2C0" \* MERGEFORMATINET</w:instrText>
              </w:r>
              <w:r w:rsidR="00CB0705">
                <w:rPr>
                  <w:rFonts w:ascii="Calibri" w:hAnsi="Calibri" w:cs="Calibri"/>
                  <w:sz w:val="22"/>
                  <w:szCs w:val="22"/>
                </w:rPr>
                <w:instrText xml:space="preserve"> </w:instrText>
              </w:r>
              <w:r w:rsidR="00CB0705">
                <w:rPr>
                  <w:rFonts w:ascii="Calibri" w:hAnsi="Calibri" w:cs="Calibri"/>
                  <w:sz w:val="22"/>
                  <w:szCs w:val="22"/>
                </w:rPr>
                <w:fldChar w:fldCharType="separate"/>
              </w:r>
              <w:r w:rsidR="00CB0705">
                <w:rPr>
                  <w:rFonts w:ascii="Calibri" w:hAnsi="Calibri" w:cs="Calibri"/>
                  <w:sz w:val="22"/>
                  <w:szCs w:val="22"/>
                </w:rPr>
                <w:pict w14:anchorId="5776B1B9">
                  <v:shape id="Imagem 10" o:spid="_x0000_i1028" type="#_x0000_t75" style="width:295.5pt;height:191pt">
                    <v:imagedata r:id="rId14" r:href="rId15"/>
                  </v:shape>
                </w:pict>
              </w:r>
              <w:r w:rsidR="00CB0705">
                <w:rPr>
                  <w:rFonts w:ascii="Calibri" w:hAnsi="Calibri" w:cs="Calibri"/>
                  <w:sz w:val="22"/>
                  <w:szCs w:val="22"/>
                </w:rPr>
                <w:fldChar w:fldCharType="end"/>
              </w:r>
              <w:r w:rsidR="004B1A2A">
                <w:rPr>
                  <w:rFonts w:ascii="Calibri" w:hAnsi="Calibri" w:cs="Calibri"/>
                  <w:sz w:val="22"/>
                  <w:szCs w:val="22"/>
                </w:rPr>
                <w:fldChar w:fldCharType="end"/>
              </w:r>
              <w:r w:rsidRPr="009E7E43">
                <w:rPr>
                  <w:rFonts w:ascii="Calibri" w:hAnsi="Calibri" w:cs="Calibri"/>
                  <w:sz w:val="22"/>
                  <w:szCs w:val="22"/>
                </w:rPr>
                <w:fldChar w:fldCharType="end"/>
              </w:r>
            </w:ins>
          </w:p>
        </w:tc>
      </w:tr>
      <w:tr w:rsidR="008C6A59" w14:paraId="4BC50ED2" w14:textId="77777777" w:rsidTr="004B1A2A">
        <w:trPr>
          <w:trHeight w:val="67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CD9C01" w14:textId="77777777" w:rsidR="008C6A59" w:rsidRPr="009E7E43" w:rsidRDefault="008C6A59" w:rsidP="008C6A5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E6A71C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Art. 9º O revendedor de combustíveis de aviação deve garantir a qualidade do JET-A, do JET-A1 e do JET-C a ser comercializado e emitir o registro da análise da qualidade de amostra representativa, cujos resultados devem atender aos limites especificados na Tabela I do Anexo.</w:t>
            </w:r>
          </w:p>
          <w:p w14:paraId="33A5A15C" w14:textId="77777777" w:rsidR="00190350" w:rsidRPr="009E7E43" w:rsidRDefault="00190350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  <w:p w14:paraId="742C0522" w14:textId="77777777" w:rsidR="006A1D36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129" w:author="Samuel Carvalho" w:date="2021-02-25T16:45:00Z"/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§ 1º O registro da análise da qualidade do JET-A, do JET-A1 ou do JET-C deve atender ao estabelecido na Norma ABNT NBR 15216. </w:t>
            </w:r>
          </w:p>
          <w:p w14:paraId="57CDEAD4" w14:textId="77777777" w:rsidR="006A1D36" w:rsidRPr="009E7E43" w:rsidRDefault="006A1D36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130" w:author="Samuel Carvalho" w:date="2021-02-25T16:45:00Z"/>
                <w:rFonts w:cs="Calibri"/>
                <w:szCs w:val="22"/>
              </w:rPr>
            </w:pPr>
          </w:p>
          <w:p w14:paraId="11B69C10" w14:textId="77777777" w:rsidR="008C6A59" w:rsidRPr="009E7E43" w:rsidRDefault="008C6A59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§ 2º O revendedor de combustíveis de aviação deve manter, sob sua guarda e à disposição da ANP, as amostras-testemunha das quatro últimas bateladas de JET-A, de JET-A1 e de JET-C comercializadas ou </w:t>
            </w:r>
            <w:proofErr w:type="gramStart"/>
            <w:r w:rsidRPr="009E7E43">
              <w:rPr>
                <w:rFonts w:cs="Calibri"/>
                <w:szCs w:val="22"/>
              </w:rPr>
              <w:t>as referentes</w:t>
            </w:r>
            <w:proofErr w:type="gramEnd"/>
            <w:r w:rsidRPr="009E7E43">
              <w:rPr>
                <w:rFonts w:cs="Calibri"/>
                <w:szCs w:val="22"/>
              </w:rPr>
              <w:t xml:space="preserve"> aos dois últimos meses de comercialização, a opção que corresponder ao menor número de amostras armazenadas.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8DCB82" w14:textId="77777777" w:rsidR="008C6A59" w:rsidRPr="009E7E43" w:rsidRDefault="006A1D36" w:rsidP="008C6A59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Sem comentários.</w:t>
            </w:r>
          </w:p>
        </w:tc>
      </w:tr>
      <w:tr w:rsidR="006A1D36" w14:paraId="601516E0" w14:textId="77777777" w:rsidTr="004B1A2A">
        <w:trPr>
          <w:trHeight w:val="67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D66AE6" w14:textId="77777777" w:rsidR="006A1D36" w:rsidRPr="009E7E43" w:rsidRDefault="006A1D36" w:rsidP="006A1D3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CFE6DF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ins w:id="131" w:author="Samuel Carvalho" w:date="2021-02-25T16:45:00Z"/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Art. 10. O volume mínimo das amostras-testemunha deve ser de dois litros na produção e na importação e de um litro na distribuição e na revenda, devendo ser armazenadas em embalagens fechadas e com lacre que deixe evidências em caso de violação, mantidas em local protegido de luminosidade.</w:t>
            </w:r>
          </w:p>
          <w:p w14:paraId="37D8F9BD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  <w:p w14:paraId="19F1A3E6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Parágrafo único. As embalagens de que trata o caput devem ser de vidro âmbar ou recipientes revestidos de epóxi.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297908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Sem comentários.</w:t>
            </w:r>
          </w:p>
        </w:tc>
      </w:tr>
      <w:tr w:rsidR="006A1D36" w14:paraId="51BBD2B0" w14:textId="77777777" w:rsidTr="004B1A2A">
        <w:trPr>
          <w:trHeight w:val="67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1B6997" w14:textId="77777777" w:rsidR="006A1D36" w:rsidRPr="009E7E43" w:rsidRDefault="006A1D36" w:rsidP="006A1D3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AE9401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Art. 11. Os documentos da qualidade devem permitir rastreamento de suas respectivas amostras-testemunha, numeradas e lacradas.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70D583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Sem comentários.</w:t>
            </w:r>
          </w:p>
        </w:tc>
      </w:tr>
      <w:tr w:rsidR="006A1D36" w14:paraId="41BCA566" w14:textId="77777777" w:rsidTr="004B1A2A">
        <w:trPr>
          <w:trHeight w:val="67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8E8A72" w14:textId="77777777" w:rsidR="006A1D36" w:rsidRPr="009E7E43" w:rsidRDefault="006A1D36" w:rsidP="006A1D3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620F74" w14:textId="77777777" w:rsidR="00190350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Art. 12. O Documento Auxiliar da Nota Fiscal Eletrônica (DANFE) ou a documentação fiscal referente às operações de comercialização realizadas deve indicar: </w:t>
            </w:r>
          </w:p>
          <w:p w14:paraId="5CF7BF63" w14:textId="77777777" w:rsidR="00190350" w:rsidRPr="009E7E43" w:rsidRDefault="00190350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  <w:p w14:paraId="27762889" w14:textId="77777777" w:rsidR="00190350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I - o código e descrição do produto estabelecidos pela ANP, conforme legislação vigente; e</w:t>
            </w:r>
          </w:p>
          <w:p w14:paraId="7AFDD500" w14:textId="77777777" w:rsidR="00190350" w:rsidRPr="009E7E43" w:rsidRDefault="00190350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  <w:p w14:paraId="76E15AE8" w14:textId="77777777" w:rsidR="00190350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II - o número do documento da qualidade, conforme o produto comercializado, no caso de comercialização entre produtor e distribuidor, importador e distribuidor ou entre distribuidor e revendedor. </w:t>
            </w:r>
          </w:p>
          <w:p w14:paraId="3E696480" w14:textId="77777777" w:rsidR="00190350" w:rsidRPr="009E7E43" w:rsidRDefault="00190350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  <w:p w14:paraId="6C4163D4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Parágrafo único. A documentação fiscal a que se refere o caput deve ser </w:t>
            </w:r>
            <w:r w:rsidRPr="009E7E43">
              <w:rPr>
                <w:rFonts w:cs="Calibri"/>
                <w:szCs w:val="22"/>
              </w:rPr>
              <w:lastRenderedPageBreak/>
              <w:t>acompanhada de cópia legível do documento da qualidade.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9FBA59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lastRenderedPageBreak/>
              <w:t>Sem comentários.</w:t>
            </w:r>
          </w:p>
        </w:tc>
      </w:tr>
      <w:tr w:rsidR="006A1D36" w14:paraId="47CE5ACC" w14:textId="77777777" w:rsidTr="004B1A2A">
        <w:trPr>
          <w:trHeight w:val="67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221550" w14:textId="77777777" w:rsidR="006A1D36" w:rsidRPr="009E7E43" w:rsidRDefault="006A1D36" w:rsidP="006A1D3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98A769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Art. 13 Os documentos da qualidade e seus respectivos boletins de análises devem ficar à disposição da ANP pelo prazo mínimo de um ano, a contar da data da comercialização da batelada a que se referem.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5B18AC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Sem comentários.</w:t>
            </w:r>
          </w:p>
        </w:tc>
      </w:tr>
      <w:tr w:rsidR="006A1D36" w14:paraId="1BEF92A4" w14:textId="77777777" w:rsidTr="004B1A2A">
        <w:trPr>
          <w:trHeight w:val="67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7E158E" w14:textId="77777777" w:rsidR="006A1D36" w:rsidRPr="009E7E43" w:rsidRDefault="006A1D36" w:rsidP="006A1D3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0DD36F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Art. 14. A documentação fiscal que comprova a aquisição e comercialização do </w:t>
            </w:r>
            <w:del w:id="132" w:author="Samuel Carvalho" w:date="2021-02-25T15:32:00Z">
              <w:r w:rsidRPr="009E7E43" w:rsidDel="00580A29">
                <w:rPr>
                  <w:rFonts w:cs="Calibri"/>
                  <w:szCs w:val="22"/>
                </w:rPr>
                <w:delText>QAV alternativo</w:delText>
              </w:r>
            </w:del>
            <w:ins w:id="133" w:author="Samuel Carvalho" w:date="2021-02-25T15:32:00Z">
              <w:r w:rsidRPr="009E7E43">
                <w:rPr>
                  <w:rFonts w:cs="Calibri"/>
                  <w:szCs w:val="22"/>
                </w:rPr>
                <w:t>Jet alternativo</w:t>
              </w:r>
            </w:ins>
            <w:r w:rsidRPr="009E7E43">
              <w:rPr>
                <w:rFonts w:cs="Calibri"/>
                <w:szCs w:val="22"/>
              </w:rPr>
              <w:t>, JET-C, JET-A e JET-A1 deve ficar à disposição da ANP pelo prazo mínimo de um ano, a contar da data de sua comercialização.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7523EA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Alinhar nomenclatura do QAV alternativo para Jet Alternativo, reduzindo riscos de confusões futuras.</w:t>
            </w:r>
          </w:p>
        </w:tc>
      </w:tr>
      <w:tr w:rsidR="006A1D36" w14:paraId="172AF7F4" w14:textId="77777777" w:rsidTr="004B1A2A">
        <w:trPr>
          <w:trHeight w:val="67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D94DC2" w14:textId="77777777" w:rsidR="006A1D36" w:rsidRPr="009E7E43" w:rsidRDefault="006A1D36" w:rsidP="006A1D3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88DD73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Art. 15. O importador, o produtor de </w:t>
            </w:r>
            <w:del w:id="134" w:author="Samuel Carvalho" w:date="2021-02-25T15:32:00Z">
              <w:r w:rsidRPr="009E7E43" w:rsidDel="00580A29">
                <w:rPr>
                  <w:rFonts w:cs="Calibri"/>
                  <w:szCs w:val="22"/>
                </w:rPr>
                <w:delText>QAV alternativo</w:delText>
              </w:r>
            </w:del>
            <w:ins w:id="135" w:author="Samuel Carvalho" w:date="2021-02-25T15:32:00Z">
              <w:r w:rsidRPr="009E7E43">
                <w:rPr>
                  <w:rFonts w:cs="Calibri"/>
                  <w:szCs w:val="22"/>
                </w:rPr>
                <w:t>Jet alternativo</w:t>
              </w:r>
            </w:ins>
            <w:r w:rsidRPr="009E7E43">
              <w:rPr>
                <w:rFonts w:cs="Calibri"/>
                <w:szCs w:val="22"/>
              </w:rPr>
              <w:t>, o produtor de JET-A e JET-A1, o distribuidor de combustíveis de aviação e o revendedor de combustíveis de aviação, em suas operações, devem atender aos requerimentos contidos na norma ABNT NBR 15216.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A453AE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Alinhar nomenclatura do QAV alternativo para Jet Alternativo, reduzindo riscos de confusões futuras.</w:t>
            </w:r>
          </w:p>
        </w:tc>
      </w:tr>
      <w:tr w:rsidR="006A1D36" w14:paraId="6A156CF0" w14:textId="77777777" w:rsidTr="004B1A2A">
        <w:trPr>
          <w:trHeight w:val="67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7718E4" w14:textId="77777777" w:rsidR="006A1D36" w:rsidRPr="009E7E43" w:rsidRDefault="006A1D36" w:rsidP="006A1D3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02C716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Art. 16. No caso da importação de JET-A, de JET-A1 ou de </w:t>
            </w:r>
            <w:del w:id="136" w:author="Samuel Carvalho" w:date="2021-02-25T15:32:00Z">
              <w:r w:rsidRPr="009E7E43" w:rsidDel="00580A29">
                <w:rPr>
                  <w:rFonts w:cs="Calibri"/>
                  <w:szCs w:val="22"/>
                </w:rPr>
                <w:delText>QAV alternativo</w:delText>
              </w:r>
            </w:del>
            <w:ins w:id="137" w:author="Samuel Carvalho" w:date="2021-02-25T15:32:00Z">
              <w:r w:rsidRPr="009E7E43">
                <w:rPr>
                  <w:rFonts w:cs="Calibri"/>
                  <w:szCs w:val="22"/>
                </w:rPr>
                <w:t>Jet alternativo</w:t>
              </w:r>
            </w:ins>
            <w:r w:rsidRPr="009E7E43">
              <w:rPr>
                <w:rFonts w:cs="Calibri"/>
                <w:szCs w:val="22"/>
              </w:rPr>
              <w:t>, deve ser observada a Resolução ANP nº 680, de 5 de junho de 2017, sendo o importador responsável pela qualidade do produto.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9C4BD1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Alinhar nomenclatura do QAV alternativo para Jet Alternativo, reduzindo riscos de confusões futuras.</w:t>
            </w:r>
          </w:p>
        </w:tc>
      </w:tr>
      <w:tr w:rsidR="006A1D36" w14:paraId="2901E8AA" w14:textId="77777777" w:rsidTr="004B1A2A">
        <w:trPr>
          <w:trHeight w:val="67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012620" w14:textId="77777777" w:rsidR="006A1D36" w:rsidRPr="009E7E43" w:rsidRDefault="006A1D36" w:rsidP="006A1D3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208BE3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Art. 17. A determinação das características constantes nas Tabelas I a IX do Anexo deve ser realizada mediante o emprego das normas da ASTM </w:t>
            </w:r>
            <w:proofErr w:type="spellStart"/>
            <w:r w:rsidRPr="009E7E43">
              <w:rPr>
                <w:rFonts w:cs="Calibri"/>
                <w:szCs w:val="22"/>
              </w:rPr>
              <w:t>International</w:t>
            </w:r>
            <w:proofErr w:type="spellEnd"/>
            <w:r w:rsidRPr="009E7E43">
              <w:rPr>
                <w:rFonts w:cs="Calibri"/>
                <w:szCs w:val="22"/>
              </w:rPr>
              <w:t xml:space="preserve">, do Energy </w:t>
            </w:r>
            <w:proofErr w:type="spellStart"/>
            <w:r w:rsidRPr="009E7E43">
              <w:rPr>
                <w:rFonts w:cs="Calibri"/>
                <w:szCs w:val="22"/>
              </w:rPr>
              <w:t>Institute</w:t>
            </w:r>
            <w:proofErr w:type="spellEnd"/>
            <w:r w:rsidRPr="009E7E43">
              <w:rPr>
                <w:rFonts w:cs="Calibri"/>
                <w:szCs w:val="22"/>
              </w:rPr>
              <w:t xml:space="preserve"> e da Associação Brasileira de Normas Técnicas (ABNT).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A383BD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Sem comentários.</w:t>
            </w:r>
          </w:p>
        </w:tc>
      </w:tr>
      <w:tr w:rsidR="006A1D36" w14:paraId="5B5B016C" w14:textId="77777777" w:rsidTr="004B1A2A">
        <w:trPr>
          <w:trHeight w:val="67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47971A" w14:textId="77777777" w:rsidR="006A1D36" w:rsidRPr="009E7E43" w:rsidRDefault="006A1D36" w:rsidP="006A1D3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7C9603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Art. 18. Os dados de precisão, repetitividade e reprodutibilidade, fornecidos nos métodos estabelecidos nas Tabelas I a IX do Anexo, devem ser usados somente como guia para aceitação das determinações em duplicata do ensaio e não devem ser considerados como tolerância aplicada aos limites especificados. 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93DB8F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Sem comentários.</w:t>
            </w:r>
          </w:p>
        </w:tc>
      </w:tr>
      <w:tr w:rsidR="006A1D36" w14:paraId="2BA7A0A6" w14:textId="77777777" w:rsidTr="004B1A2A">
        <w:trPr>
          <w:trHeight w:val="67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526B78" w14:textId="77777777" w:rsidR="006A1D36" w:rsidRPr="009E7E43" w:rsidRDefault="006A1D36" w:rsidP="006A1D3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F1AF43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Art. 19. A análise dos combustíveis de que trata esta Resolução deve ser realizada em amostra representativa, obtida segundo método ABNT NBR 14883 ou ASTM D4057 e ASTM D 4306.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DD80EB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Sem comentários.</w:t>
            </w:r>
          </w:p>
        </w:tc>
      </w:tr>
      <w:tr w:rsidR="006A1D36" w14:paraId="5A083413" w14:textId="77777777" w:rsidTr="004B1A2A">
        <w:trPr>
          <w:trHeight w:val="67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CABBB9" w14:textId="77777777" w:rsidR="006A1D36" w:rsidRPr="009E7E43" w:rsidRDefault="006A1D36" w:rsidP="006A1D3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90839E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Art. 20. A análise das características constantes das Tabelas I a IX do Anexo devem ser determinadas de acordo com a publicação mais recente dos métodos listados.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163550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Sem comentários.</w:t>
            </w:r>
          </w:p>
        </w:tc>
      </w:tr>
      <w:tr w:rsidR="006A1D36" w14:paraId="48670DBF" w14:textId="77777777" w:rsidTr="004B1A2A">
        <w:trPr>
          <w:trHeight w:val="67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C299F8" w14:textId="77777777" w:rsidR="006A1D36" w:rsidRPr="009E7E43" w:rsidRDefault="006A1D36" w:rsidP="006A1D3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996322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Art. 21. A Resolução ANP nº 17, de 26 de julho de 2006, passa a vigorar com as seguintes alterações: </w:t>
            </w:r>
          </w:p>
          <w:p w14:paraId="4A7CF75A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rPr>
                <w:rFonts w:cs="Calibri"/>
                <w:szCs w:val="22"/>
              </w:rPr>
            </w:pPr>
          </w:p>
          <w:p w14:paraId="372A1608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“Art. 2º................................................................................................................... </w:t>
            </w:r>
          </w:p>
          <w:p w14:paraId="649BFEAE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rPr>
                <w:rFonts w:cs="Calibri"/>
                <w:szCs w:val="22"/>
              </w:rPr>
            </w:pPr>
          </w:p>
          <w:p w14:paraId="4F8647E1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X - combustíveis de aviação: querosene de aviação JET-A ou JET-A1, querosene de aviação alternativo e querosene de aviação C, Gasolina de Aviação (GAV ou AVGAS) e Álcool Etílico Hidratado Combustível (AEHC)/Etanol Hidratado Combustível, em conformidade com as especificações estabelecidas pela ANP; </w:t>
            </w:r>
          </w:p>
          <w:p w14:paraId="6D806770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rPr>
                <w:rFonts w:cs="Calibri"/>
                <w:szCs w:val="22"/>
              </w:rPr>
            </w:pPr>
          </w:p>
          <w:p w14:paraId="720D38AF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XVIII - Querosene de Aviação JET-A1: querosene de aviação de origem fóssil, com ponto de congelamento máximo de - 47ºC, destinado exclusivamente ao consumo em turbinas de aeronaves; </w:t>
            </w:r>
          </w:p>
          <w:p w14:paraId="00447B4D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rPr>
                <w:rFonts w:cs="Calibri"/>
                <w:szCs w:val="22"/>
              </w:rPr>
            </w:pPr>
          </w:p>
          <w:p w14:paraId="5E3AF7D6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XXIII – Querosene de Aviação C (JET-C): combustível destinado exclusivamente ao consumo em turbinas de aeronaves, composto de um único tipo de </w:t>
            </w:r>
            <w:del w:id="138" w:author="Samuel Carvalho" w:date="2021-02-25T15:32:00Z">
              <w:r w:rsidRPr="009E7E43" w:rsidDel="00580A29">
                <w:rPr>
                  <w:rFonts w:cs="Calibri"/>
                  <w:szCs w:val="22"/>
                </w:rPr>
                <w:delText>QAV alternativo</w:delText>
              </w:r>
            </w:del>
            <w:ins w:id="139" w:author="Samuel Carvalho" w:date="2021-02-25T15:32:00Z">
              <w:r w:rsidRPr="009E7E43">
                <w:rPr>
                  <w:rFonts w:cs="Calibri"/>
                  <w:szCs w:val="22"/>
                </w:rPr>
                <w:t>Jet alternativo</w:t>
              </w:r>
            </w:ins>
            <w:r w:rsidRPr="009E7E43">
              <w:rPr>
                <w:rFonts w:cs="Calibri"/>
                <w:szCs w:val="22"/>
              </w:rPr>
              <w:t xml:space="preserve"> misturado ao JET-A ou ao JET-A1 nas proporções definidas nesta Resolução </w:t>
            </w:r>
          </w:p>
          <w:p w14:paraId="1742B5CC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rPr>
                <w:rFonts w:cs="Calibri"/>
                <w:szCs w:val="22"/>
              </w:rPr>
            </w:pPr>
          </w:p>
          <w:p w14:paraId="754507EE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XXIV - Querosene de Aviação Alternativo (</w:t>
            </w:r>
            <w:del w:id="140" w:author="Samuel Carvalho" w:date="2021-02-25T15:32:00Z">
              <w:r w:rsidRPr="009E7E43" w:rsidDel="00580A29">
                <w:rPr>
                  <w:rFonts w:cs="Calibri"/>
                  <w:szCs w:val="22"/>
                </w:rPr>
                <w:delText>QAV alternativo</w:delText>
              </w:r>
            </w:del>
            <w:ins w:id="141" w:author="Samuel Carvalho" w:date="2021-02-25T15:32:00Z">
              <w:r w:rsidRPr="009E7E43">
                <w:rPr>
                  <w:rFonts w:cs="Calibri"/>
                  <w:szCs w:val="22"/>
                </w:rPr>
                <w:t>Jet alternativo</w:t>
              </w:r>
            </w:ins>
            <w:r w:rsidRPr="009E7E43">
              <w:rPr>
                <w:rFonts w:cs="Calibri"/>
                <w:szCs w:val="22"/>
              </w:rPr>
              <w:t xml:space="preserve">): combustível derivado de fontes alternativas, como biomassa, gases residuais, resíduos sólidos, carvão e gás natural, produzido pelos processos que atendam ao estabelecido nesta Resolução; </w:t>
            </w:r>
          </w:p>
          <w:p w14:paraId="744E37D5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rPr>
                <w:rFonts w:cs="Calibri"/>
                <w:szCs w:val="22"/>
              </w:rPr>
            </w:pPr>
          </w:p>
          <w:p w14:paraId="77C0E8AD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XXV - Querosene de Aviação JET-A: querosene de aviação de origem fóssil, com ponto de congelamento máximo de - 40ºC, destinado exclusivamente ao consumo em turbinas de aeronaves.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AB3041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lastRenderedPageBreak/>
              <w:t>Alinhar nomenclatura do QAV alternativo para Jet Alternativo, reduzindo riscos de confusões futuras.</w:t>
            </w:r>
          </w:p>
        </w:tc>
      </w:tr>
      <w:tr w:rsidR="006A1D36" w14:paraId="2E25DA50" w14:textId="77777777" w:rsidTr="004B1A2A">
        <w:trPr>
          <w:trHeight w:val="67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8733F3" w14:textId="77777777" w:rsidR="006A1D36" w:rsidRPr="009E7E43" w:rsidRDefault="006A1D36" w:rsidP="006A1D3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E0C9C5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Art. 22. A Resolução ANP nº 18, de 26 de julho de 2006, passa a vigorar com as seguintes alterações: </w:t>
            </w:r>
          </w:p>
          <w:p w14:paraId="67A951E5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“Art. 4º .................................................................................................................. </w:t>
            </w:r>
          </w:p>
          <w:p w14:paraId="65B7BB65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rPr>
                <w:rFonts w:cs="Calibri"/>
                <w:szCs w:val="22"/>
              </w:rPr>
            </w:pPr>
          </w:p>
          <w:p w14:paraId="549CFF89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X - Combustíveis de aviação: querosene de aviação JET-A ou JET-A1, querosene de aviação alternativo e querosene de aviação C, Gasolina de Aviação (GAV ou AVGAS) e Álcool Etílico Hidratado Combustível (AEHC)/Etanol Hidratado Combustível, em conformidade com as especificações estabelecidas pela ANP; </w:t>
            </w:r>
          </w:p>
          <w:p w14:paraId="26040F8D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  <w:p w14:paraId="04D55377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XVII - Querosene de Aviação JET-A1: querosene de aviação de origem fóssil, com ponto de congelamento máximo de - 47ºC, destinado exclusivamente ao consumo em turbinas de aeronaves; </w:t>
            </w:r>
          </w:p>
          <w:p w14:paraId="06EFBB66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  <w:p w14:paraId="35F4F040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 xml:space="preserve">XXII – Querosene de Aviação C (JET-C): combustível destinado exclusivamente ao consumo em turbinas de aeronaves, composto de um único tipo de </w:t>
            </w:r>
            <w:del w:id="142" w:author="Samuel Carvalho" w:date="2021-02-25T15:32:00Z">
              <w:r w:rsidRPr="009E7E43" w:rsidDel="00580A29">
                <w:rPr>
                  <w:rFonts w:cs="Calibri"/>
                  <w:szCs w:val="22"/>
                </w:rPr>
                <w:delText>QAV alternativo</w:delText>
              </w:r>
            </w:del>
            <w:ins w:id="143" w:author="Samuel Carvalho" w:date="2021-02-25T15:32:00Z">
              <w:r w:rsidRPr="009E7E43">
                <w:rPr>
                  <w:rFonts w:cs="Calibri"/>
                  <w:szCs w:val="22"/>
                </w:rPr>
                <w:t>Jet alternativo</w:t>
              </w:r>
            </w:ins>
            <w:r w:rsidRPr="009E7E43">
              <w:rPr>
                <w:rFonts w:cs="Calibri"/>
                <w:szCs w:val="22"/>
              </w:rPr>
              <w:t xml:space="preserve"> misturado ao JET-A ou ao JET-A1 nas proporções definidas nesta Resolução </w:t>
            </w:r>
          </w:p>
          <w:p w14:paraId="10B1A9EF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  <w:p w14:paraId="0AD0F1C5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XXIII - Querosene de Aviação Alternativo (</w:t>
            </w:r>
            <w:del w:id="144" w:author="Samuel Carvalho" w:date="2021-02-25T15:32:00Z">
              <w:r w:rsidRPr="009E7E43" w:rsidDel="00580A29">
                <w:rPr>
                  <w:rFonts w:cs="Calibri"/>
                  <w:szCs w:val="22"/>
                </w:rPr>
                <w:delText>QAV alternativo</w:delText>
              </w:r>
            </w:del>
            <w:ins w:id="145" w:author="Samuel Carvalho" w:date="2021-02-25T15:32:00Z">
              <w:r w:rsidRPr="009E7E43">
                <w:rPr>
                  <w:rFonts w:cs="Calibri"/>
                  <w:szCs w:val="22"/>
                </w:rPr>
                <w:t>Jet alternativo</w:t>
              </w:r>
            </w:ins>
            <w:r w:rsidRPr="009E7E43">
              <w:rPr>
                <w:rFonts w:cs="Calibri"/>
                <w:szCs w:val="22"/>
              </w:rPr>
              <w:t xml:space="preserve">): combustível derivado de fontes alternativas, como biomassa, gases residuais, resíduos sólidos, carvão e gás natural, produzido pelos processos que atendam ao estabelecido nesta Resolução; </w:t>
            </w:r>
          </w:p>
          <w:p w14:paraId="0CD7D209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  <w:p w14:paraId="4EA150FA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XXIV - Querosene de Aviação JET-A: querosene de aviação de origem fóssil, com ponto de congelamento máximo de - 40ºC, destinado exclusivamente ao consumo em turbinas de aeronaves.”</w:t>
            </w:r>
          </w:p>
          <w:p w14:paraId="1DAC5905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DFD241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  <w:p w14:paraId="609205B7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  <w:p w14:paraId="5CF2324B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  <w:p w14:paraId="528047E7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  <w:p w14:paraId="1E534EE6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  <w:p w14:paraId="7D068932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</w:p>
          <w:p w14:paraId="7ECA337A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Alinhar nomenclatura do QAV alternativo para Jet Alternativo, reduzindo riscos de confusões futuras.</w:t>
            </w:r>
          </w:p>
        </w:tc>
      </w:tr>
      <w:tr w:rsidR="006A1D36" w14:paraId="053CDA41" w14:textId="77777777" w:rsidTr="004B1A2A">
        <w:trPr>
          <w:trHeight w:val="67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3506CD" w14:textId="77777777" w:rsidR="006A1D36" w:rsidRPr="009E7E43" w:rsidRDefault="006A1D36" w:rsidP="006A1D3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52DB35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Art. 23. O não atendimento ao disposto nesta Resolução sujeita o infrator às sanções administrativas previstas na Lei nº 9.847, de 26 de outubro de 1999, alterada pela Lei nº 11.097, de 13 de janeiro de 2005, e no Decreto nº 2.953, de 28 de janeiro de 1999, sem prejuízo das penalidades de natureza civil e penal.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B08074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Sem comentários.</w:t>
            </w:r>
          </w:p>
        </w:tc>
      </w:tr>
      <w:tr w:rsidR="006A1D36" w14:paraId="513FA4B0" w14:textId="77777777" w:rsidTr="004B1A2A">
        <w:trPr>
          <w:trHeight w:val="67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8DA99D" w14:textId="77777777" w:rsidR="006A1D36" w:rsidRPr="009E7E43" w:rsidRDefault="006A1D36" w:rsidP="006A1D3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B08FC6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Art. 24. Ficam revogados: I - a Resolução ANP nº 778, de 5 de abril de 2019; e II - o art. 52 da Resolução ANP nº 828, de 1º de setembro de 2020.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88916B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Sem comentários.</w:t>
            </w:r>
          </w:p>
        </w:tc>
      </w:tr>
      <w:tr w:rsidR="006A1D36" w14:paraId="29B66B9B" w14:textId="77777777" w:rsidTr="004B1A2A">
        <w:trPr>
          <w:trHeight w:val="670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9DE695" w14:textId="77777777" w:rsidR="006A1D36" w:rsidRPr="009E7E43" w:rsidRDefault="006A1D36" w:rsidP="006A1D3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A39228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Art. 25. Esta Resolução entra em vigor nº (DIA) de (MÊS) de (ANO) (trinta dias após a data de sua publicação).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2AF2EE" w14:textId="77777777" w:rsidR="006A1D36" w:rsidRPr="009E7E43" w:rsidRDefault="006A1D36" w:rsidP="006A1D36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Sem comentários.</w:t>
            </w:r>
          </w:p>
        </w:tc>
      </w:tr>
      <w:tr w:rsidR="006A1D36" w14:paraId="4E270D47" w14:textId="77777777" w:rsidTr="004B1A2A">
        <w:trPr>
          <w:trHeight w:val="66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4AD64D" w14:textId="77777777" w:rsidR="006A1D36" w:rsidRPr="009E7E43" w:rsidRDefault="006A1D36" w:rsidP="006A1D36">
            <w:pPr>
              <w:rPr>
                <w:rFonts w:ascii="Calibri" w:eastAsia="Arial Unicode MS" w:hAnsi="Calibri" w:cs="Calibri"/>
                <w:b/>
                <w:bCs/>
                <w:color w:val="000000"/>
                <w:sz w:val="22"/>
                <w:szCs w:val="22"/>
              </w:rPr>
            </w:pPr>
            <w:r w:rsidRPr="009E7E43">
              <w:rPr>
                <w:rFonts w:ascii="Calibri" w:hAnsi="Calibri" w:cs="Calibri"/>
                <w:b/>
                <w:bCs/>
                <w:sz w:val="22"/>
                <w:szCs w:val="22"/>
              </w:rPr>
              <w:t>Tabela I - Especificação do JET-A, do JET-A1 e do JET-C (1).</w:t>
            </w: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0C1C45" w14:textId="77777777" w:rsidR="006A1D36" w:rsidRPr="009E7E43" w:rsidRDefault="006A1D36" w:rsidP="00937854">
            <w:pPr>
              <w:pStyle w:val="TextosemFormatao"/>
              <w:tabs>
                <w:tab w:val="left" w:pos="9059"/>
              </w:tabs>
              <w:ind w:right="-1"/>
              <w:jc w:val="center"/>
              <w:rPr>
                <w:rFonts w:eastAsia="Arial Unicode MS" w:cs="Calibri"/>
                <w:color w:val="000000"/>
                <w:szCs w:val="22"/>
              </w:rPr>
            </w:pPr>
            <w:r w:rsidRPr="009E7E43">
              <w:rPr>
                <w:rFonts w:cs="Calibri"/>
                <w:szCs w:val="22"/>
              </w:rPr>
              <w:t>Métodos</w:t>
            </w:r>
            <w:r w:rsidR="00937854" w:rsidRPr="009E7E43">
              <w:rPr>
                <w:rFonts w:cs="Calibri"/>
                <w:szCs w:val="22"/>
              </w:rPr>
              <w:t xml:space="preserve"> - Aromáticos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A543CE" w14:textId="77777777" w:rsidR="00937854" w:rsidRPr="009E7E43" w:rsidRDefault="006A1D36" w:rsidP="00937854">
            <w:pPr>
              <w:pStyle w:val="TextosemFormatao"/>
              <w:tabs>
                <w:tab w:val="left" w:pos="9059"/>
              </w:tabs>
              <w:ind w:right="-1"/>
              <w:jc w:val="both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Considerar o método ASTM D8305 na análise de aromáticos, alinhando com a última versão da especificação internacional.</w:t>
            </w:r>
          </w:p>
        </w:tc>
      </w:tr>
      <w:tr w:rsidR="00937854" w14:paraId="67AFEEA3" w14:textId="77777777" w:rsidTr="004B1A2A">
        <w:trPr>
          <w:trHeight w:val="66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D6273B" w14:textId="77777777" w:rsidR="00937854" w:rsidRPr="009E7E43" w:rsidRDefault="00937854" w:rsidP="0093785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E7E43">
              <w:rPr>
                <w:rFonts w:ascii="Calibri" w:hAnsi="Calibri" w:cs="Calibri"/>
                <w:b/>
                <w:bCs/>
                <w:sz w:val="22"/>
                <w:szCs w:val="22"/>
              </w:rPr>
              <w:t>Tabela I - Especificação do JET-A, do JET-A1 e do JET-C (1).</w:t>
            </w: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ABFB12" w14:textId="77777777" w:rsidR="00937854" w:rsidRPr="009E7E43" w:rsidRDefault="00937854" w:rsidP="00937854">
            <w:pPr>
              <w:pStyle w:val="TextosemFormatao"/>
              <w:tabs>
                <w:tab w:val="left" w:pos="9059"/>
              </w:tabs>
              <w:ind w:right="-1"/>
              <w:jc w:val="center"/>
              <w:rPr>
                <w:rFonts w:cs="Calibri"/>
                <w:szCs w:val="22"/>
              </w:rPr>
            </w:pPr>
            <w:r w:rsidRPr="009E7E43">
              <w:rPr>
                <w:rFonts w:cs="Calibri"/>
                <w:szCs w:val="22"/>
              </w:rPr>
              <w:t>Métodos – Ponto de Fulgor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CBA619" w14:textId="77777777" w:rsidR="00937854" w:rsidRPr="009E7E43" w:rsidRDefault="00937854" w:rsidP="00821C7E">
            <w:pPr>
              <w:rPr>
                <w:rFonts w:ascii="Calibri" w:hAnsi="Calibri" w:cs="Calibri"/>
                <w:sz w:val="22"/>
                <w:szCs w:val="22"/>
              </w:rPr>
            </w:pPr>
            <w:r w:rsidRPr="009E7E43">
              <w:rPr>
                <w:rFonts w:ascii="Calibri" w:hAnsi="Calibri" w:cs="Calibri"/>
                <w:sz w:val="22"/>
                <w:szCs w:val="22"/>
              </w:rPr>
              <w:t xml:space="preserve">Considerar o método D7236, já constante da ASTM D1655 para a característica </w:t>
            </w:r>
            <w:r w:rsidR="00821C7E" w:rsidRPr="009E7E43">
              <w:rPr>
                <w:rFonts w:ascii="Calibri" w:hAnsi="Calibri" w:cs="Calibri"/>
                <w:sz w:val="22"/>
                <w:szCs w:val="22"/>
              </w:rPr>
              <w:t>P</w:t>
            </w:r>
            <w:r w:rsidRPr="009E7E43">
              <w:rPr>
                <w:rFonts w:ascii="Calibri" w:hAnsi="Calibri" w:cs="Calibri"/>
                <w:sz w:val="22"/>
                <w:szCs w:val="22"/>
              </w:rPr>
              <w:t xml:space="preserve">onto de </w:t>
            </w:r>
            <w:r w:rsidR="00821C7E" w:rsidRPr="009E7E43">
              <w:rPr>
                <w:rFonts w:ascii="Calibri" w:hAnsi="Calibri" w:cs="Calibri"/>
                <w:sz w:val="22"/>
                <w:szCs w:val="22"/>
              </w:rPr>
              <w:t>F</w:t>
            </w:r>
            <w:r w:rsidRPr="009E7E43">
              <w:rPr>
                <w:rFonts w:ascii="Calibri" w:hAnsi="Calibri" w:cs="Calibri"/>
                <w:sz w:val="22"/>
                <w:szCs w:val="22"/>
              </w:rPr>
              <w:t>ulgor</w:t>
            </w:r>
            <w:r w:rsidR="00821C7E" w:rsidRPr="009E7E4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937854" w14:paraId="4595B0B4" w14:textId="77777777" w:rsidTr="004B1A2A">
        <w:trPr>
          <w:trHeight w:val="636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62D015" w14:textId="77777777" w:rsidR="00937854" w:rsidRPr="009E7E43" w:rsidRDefault="00937854" w:rsidP="00937854">
            <w:pP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9E7E43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 </w:t>
            </w:r>
          </w:p>
          <w:p w14:paraId="60D5B2E8" w14:textId="77777777" w:rsidR="00937854" w:rsidRPr="009E7E43" w:rsidRDefault="00937854" w:rsidP="0093785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E7E43">
              <w:rPr>
                <w:rFonts w:ascii="Calibri" w:hAnsi="Calibri" w:cs="Calibri"/>
                <w:b/>
                <w:bCs/>
                <w:sz w:val="22"/>
                <w:szCs w:val="22"/>
              </w:rPr>
              <w:t>Tabela II – Título</w:t>
            </w:r>
          </w:p>
          <w:p w14:paraId="013D6319" w14:textId="77777777" w:rsidR="00937854" w:rsidRPr="009E7E43" w:rsidRDefault="00937854" w:rsidP="00937854">
            <w:pP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0F7061" w14:textId="77777777" w:rsidR="00937854" w:rsidRPr="009E7E43" w:rsidRDefault="00937854" w:rsidP="00937854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9E7E43">
              <w:rPr>
                <w:rFonts w:ascii="Calibri" w:hAnsi="Calibri" w:cs="Calibri"/>
                <w:sz w:val="22"/>
                <w:szCs w:val="22"/>
              </w:rPr>
              <w:t>Tabela II - Requisitos adicionais da especificação do JET-C (1)</w:t>
            </w:r>
            <w:ins w:id="146" w:author="Samuel Carvalho" w:date="2021-02-25T17:16:00Z">
              <w:r w:rsidR="00DF57B5" w:rsidRPr="009E7E43">
                <w:rPr>
                  <w:rFonts w:ascii="Calibri" w:hAnsi="Calibri" w:cs="Calibri"/>
                  <w:sz w:val="22"/>
                  <w:szCs w:val="22"/>
                </w:rPr>
                <w:t>, obtido por mistura de JET-A ou JET-A1 com JET alternativo</w:t>
              </w:r>
            </w:ins>
            <w:r w:rsidRPr="009E7E4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56F8DB" w14:textId="77777777" w:rsidR="00937854" w:rsidRPr="009E7E43" w:rsidRDefault="00DF57B5" w:rsidP="00937854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9E7E43">
              <w:rPr>
                <w:rFonts w:ascii="Calibri" w:eastAsia="Arial Unicode MS" w:hAnsi="Calibri" w:cs="Calibri"/>
                <w:sz w:val="22"/>
                <w:szCs w:val="22"/>
              </w:rPr>
              <w:t>Deixar claro que as especificações da Tabela II se referem ao Jet-C oriundo de mistura.</w:t>
            </w:r>
          </w:p>
        </w:tc>
      </w:tr>
      <w:tr w:rsidR="001E6F3E" w14:paraId="1784CD6D" w14:textId="77777777" w:rsidTr="004B1A2A">
        <w:trPr>
          <w:trHeight w:val="636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3E2FE3" w14:textId="10EBAF3A" w:rsidR="001E6F3E" w:rsidRPr="009E7E43" w:rsidRDefault="001E6F3E" w:rsidP="0093785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E7E4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Tabela II – </w:t>
            </w:r>
            <w:r w:rsidRPr="001E6F3E">
              <w:rPr>
                <w:rFonts w:ascii="Calibri" w:hAnsi="Calibri" w:cs="Calibri"/>
                <w:b/>
                <w:bCs/>
                <w:sz w:val="22"/>
                <w:szCs w:val="22"/>
              </w:rPr>
              <w:t>Requisitos adicionais da especificação do JET-C (1), obtido por mistura de JET-A ou JET-A1 com JET alternativo.</w:t>
            </w: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C002E9" w14:textId="2794250B" w:rsidR="001E6F3E" w:rsidRPr="009E7E43" w:rsidRDefault="001E6F3E" w:rsidP="00937854">
            <w:pPr>
              <w:rPr>
                <w:rFonts w:ascii="Calibri" w:hAnsi="Calibri" w:cs="Calibri"/>
                <w:sz w:val="22"/>
                <w:szCs w:val="22"/>
              </w:rPr>
            </w:pPr>
            <w:r w:rsidRPr="001E6F3E">
              <w:rPr>
                <w:rFonts w:ascii="Calibri" w:hAnsi="Calibri" w:cs="Calibri"/>
                <w:b/>
                <w:bCs/>
                <w:sz w:val="22"/>
                <w:szCs w:val="22"/>
              </w:rPr>
              <w:t>Métodos - Destilação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3C909D" w14:textId="53890F5D" w:rsidR="001E6F3E" w:rsidRPr="009E7E43" w:rsidRDefault="001E6F3E" w:rsidP="00937854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1E6F3E">
              <w:rPr>
                <w:rFonts w:ascii="Calibri" w:eastAsia="Arial Unicode MS" w:hAnsi="Calibri" w:cs="Calibri"/>
                <w:sz w:val="22"/>
                <w:szCs w:val="22"/>
              </w:rPr>
              <w:t>Considerar os métodos D7344 e D7345, já presentes na ASTM D7566, para a característica Destilação.</w:t>
            </w:r>
          </w:p>
        </w:tc>
      </w:tr>
      <w:tr w:rsidR="00937854" w14:paraId="2BD0B561" w14:textId="77777777" w:rsidTr="004B1A2A">
        <w:trPr>
          <w:trHeight w:val="60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A8C1FF" w14:textId="77777777" w:rsidR="00937854" w:rsidRPr="009E7E43" w:rsidRDefault="00937854" w:rsidP="0093785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E7E43">
              <w:rPr>
                <w:rFonts w:ascii="Calibri" w:hAnsi="Calibri" w:cs="Calibri"/>
                <w:b/>
                <w:bCs/>
                <w:sz w:val="22"/>
                <w:szCs w:val="22"/>
              </w:rPr>
              <w:t>Tabela III – Título</w:t>
            </w:r>
          </w:p>
          <w:p w14:paraId="57271247" w14:textId="77777777" w:rsidR="00937854" w:rsidRPr="009E7E43" w:rsidRDefault="00937854" w:rsidP="00937854">
            <w:pP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9E7E43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F501F1" w14:textId="77777777" w:rsidR="00937854" w:rsidRPr="009E7E43" w:rsidRDefault="00937854" w:rsidP="00937854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9E7E43">
              <w:rPr>
                <w:rFonts w:ascii="Calibri" w:hAnsi="Calibri" w:cs="Calibri"/>
                <w:sz w:val="22"/>
                <w:szCs w:val="22"/>
              </w:rPr>
              <w:t xml:space="preserve">Tabela III - Requisitos adicionais da especificação do </w:t>
            </w:r>
            <w:del w:id="147" w:author="Samuel Carvalho" w:date="2021-02-25T17:09:00Z">
              <w:r w:rsidRPr="009E7E43" w:rsidDel="00821C7E">
                <w:rPr>
                  <w:rFonts w:ascii="Calibri" w:hAnsi="Calibri" w:cs="Calibri"/>
                  <w:sz w:val="22"/>
                  <w:szCs w:val="22"/>
                </w:rPr>
                <w:delText xml:space="preserve">JET-A e do JET-A1 </w:delText>
              </w:r>
            </w:del>
            <w:ins w:id="148" w:author="Samuel Carvalho" w:date="2021-02-25T17:09:00Z">
              <w:r w:rsidR="00821C7E" w:rsidRPr="009E7E43">
                <w:rPr>
                  <w:rFonts w:ascii="Calibri" w:hAnsi="Calibri" w:cs="Calibri"/>
                  <w:sz w:val="22"/>
                  <w:szCs w:val="22"/>
                </w:rPr>
                <w:t xml:space="preserve">Jet-C </w:t>
              </w:r>
            </w:ins>
            <w:r w:rsidRPr="009E7E43">
              <w:rPr>
                <w:rFonts w:ascii="Calibri" w:hAnsi="Calibri" w:cs="Calibri"/>
                <w:sz w:val="22"/>
                <w:szCs w:val="22"/>
              </w:rPr>
              <w:t xml:space="preserve">formulado a partir do coprocessamento de mono-, </w:t>
            </w:r>
            <w:proofErr w:type="spellStart"/>
            <w:r w:rsidRPr="009E7E43">
              <w:rPr>
                <w:rFonts w:ascii="Calibri" w:hAnsi="Calibri" w:cs="Calibri"/>
                <w:sz w:val="22"/>
                <w:szCs w:val="22"/>
              </w:rPr>
              <w:t>di</w:t>
            </w:r>
            <w:proofErr w:type="spellEnd"/>
            <w:r w:rsidRPr="009E7E43">
              <w:rPr>
                <w:rFonts w:ascii="Calibri" w:hAnsi="Calibri" w:cs="Calibri"/>
                <w:sz w:val="22"/>
                <w:szCs w:val="22"/>
              </w:rPr>
              <w:t>- e triglicerídeos, ácidos graxos livres e ésteres de ácidos graxos (1).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582D5B" w14:textId="77777777" w:rsidR="00937854" w:rsidRPr="009E7E43" w:rsidRDefault="00DF57B5" w:rsidP="00937854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9E7E43">
              <w:rPr>
                <w:rFonts w:ascii="Calibri" w:eastAsia="Arial Unicode MS" w:hAnsi="Calibri" w:cs="Calibri"/>
                <w:sz w:val="22"/>
                <w:szCs w:val="22"/>
              </w:rPr>
              <w:t>Deixar claro que as especificações da Tabela III se referem ao Jet-C oriundo de coprocessamento.</w:t>
            </w:r>
          </w:p>
        </w:tc>
      </w:tr>
    </w:tbl>
    <w:p w14:paraId="00CB225C" w14:textId="77777777" w:rsidR="004602FD" w:rsidRPr="00100689" w:rsidRDefault="00100689" w:rsidP="00100689">
      <w:pPr>
        <w:jc w:val="center"/>
        <w:rPr>
          <w:sz w:val="26"/>
          <w:szCs w:val="26"/>
        </w:rPr>
      </w:pPr>
      <w:r>
        <w:rPr>
          <w:rFonts w:ascii="Arial" w:eastAsia="Arial Unicode MS" w:hAnsi="Arial" w:cs="Arial"/>
          <w:sz w:val="24"/>
          <w:szCs w:val="24"/>
        </w:rPr>
        <w:t xml:space="preserve">Este formulário deverá ser encaminhado à ANP para o endereço eletrônico: </w:t>
      </w:r>
      <w:r w:rsidR="007F5022" w:rsidRPr="007F5022">
        <w:rPr>
          <w:rFonts w:ascii="Arial" w:eastAsia="Arial Unicode MS" w:hAnsi="Arial" w:cs="Arial"/>
          <w:sz w:val="24"/>
          <w:szCs w:val="24"/>
        </w:rPr>
        <w:t>conspub_qualidade@anp.gov.br</w:t>
      </w:r>
      <w:r w:rsidR="00570C4C">
        <w:rPr>
          <w:rFonts w:ascii="Arial" w:eastAsia="Arial Unicode MS" w:hAnsi="Arial" w:cs="Arial"/>
          <w:sz w:val="24"/>
          <w:szCs w:val="24"/>
        </w:rPr>
        <w:t>.</w:t>
      </w:r>
    </w:p>
    <w:sectPr w:rsidR="004602FD" w:rsidRPr="00100689" w:rsidSect="00CF534B">
      <w:pgSz w:w="16840" w:h="11907" w:orient="landscape" w:code="9"/>
      <w:pgMar w:top="1418" w:right="1418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42412"/>
    <w:multiLevelType w:val="hybridMultilevel"/>
    <w:tmpl w:val="E3329CBE"/>
    <w:lvl w:ilvl="0" w:tplc="B37873B2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amuel Carvalho">
    <w15:presenceInfo w15:providerId="AD" w15:userId="S::samuel.carvalho@ibp.org.br::8f91fa11-d544-4348-a746-2e1b29174f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742C"/>
    <w:rsid w:val="00021741"/>
    <w:rsid w:val="000303C4"/>
    <w:rsid w:val="00056A2D"/>
    <w:rsid w:val="000600AB"/>
    <w:rsid w:val="00074A84"/>
    <w:rsid w:val="000873C6"/>
    <w:rsid w:val="000A141A"/>
    <w:rsid w:val="000C742C"/>
    <w:rsid w:val="000E2A0D"/>
    <w:rsid w:val="000E37D1"/>
    <w:rsid w:val="000E4C13"/>
    <w:rsid w:val="000E5468"/>
    <w:rsid w:val="000F43D7"/>
    <w:rsid w:val="00100689"/>
    <w:rsid w:val="00190350"/>
    <w:rsid w:val="001A0A9E"/>
    <w:rsid w:val="001C0ACE"/>
    <w:rsid w:val="001D2003"/>
    <w:rsid w:val="001E6F3E"/>
    <w:rsid w:val="001F74A0"/>
    <w:rsid w:val="00202DC6"/>
    <w:rsid w:val="002109D6"/>
    <w:rsid w:val="002579FF"/>
    <w:rsid w:val="0026582D"/>
    <w:rsid w:val="002808DC"/>
    <w:rsid w:val="00287B41"/>
    <w:rsid w:val="00294AC5"/>
    <w:rsid w:val="00296EF9"/>
    <w:rsid w:val="003153D2"/>
    <w:rsid w:val="00330C0B"/>
    <w:rsid w:val="00375FAF"/>
    <w:rsid w:val="003C1A6B"/>
    <w:rsid w:val="004127F6"/>
    <w:rsid w:val="00437E24"/>
    <w:rsid w:val="004602FD"/>
    <w:rsid w:val="00473606"/>
    <w:rsid w:val="00482F43"/>
    <w:rsid w:val="004B1A2A"/>
    <w:rsid w:val="004B4B5C"/>
    <w:rsid w:val="004B721F"/>
    <w:rsid w:val="0054432D"/>
    <w:rsid w:val="00570C4C"/>
    <w:rsid w:val="00580A29"/>
    <w:rsid w:val="005862A8"/>
    <w:rsid w:val="00586DD3"/>
    <w:rsid w:val="005C3CA4"/>
    <w:rsid w:val="005D66E3"/>
    <w:rsid w:val="005F6637"/>
    <w:rsid w:val="00640AFB"/>
    <w:rsid w:val="006A1D36"/>
    <w:rsid w:val="006C7878"/>
    <w:rsid w:val="007133AB"/>
    <w:rsid w:val="00716AFB"/>
    <w:rsid w:val="00716EEE"/>
    <w:rsid w:val="007267C0"/>
    <w:rsid w:val="00735912"/>
    <w:rsid w:val="00762754"/>
    <w:rsid w:val="007A7350"/>
    <w:rsid w:val="007C00A7"/>
    <w:rsid w:val="007C00B8"/>
    <w:rsid w:val="007F5022"/>
    <w:rsid w:val="00800D23"/>
    <w:rsid w:val="00821C7E"/>
    <w:rsid w:val="0085243A"/>
    <w:rsid w:val="00852D24"/>
    <w:rsid w:val="00853319"/>
    <w:rsid w:val="00854AD0"/>
    <w:rsid w:val="00857799"/>
    <w:rsid w:val="008C0A6C"/>
    <w:rsid w:val="008C6A59"/>
    <w:rsid w:val="008E1D4F"/>
    <w:rsid w:val="008E4595"/>
    <w:rsid w:val="00902701"/>
    <w:rsid w:val="00903533"/>
    <w:rsid w:val="00937117"/>
    <w:rsid w:val="00937854"/>
    <w:rsid w:val="009A7203"/>
    <w:rsid w:val="009A7EF4"/>
    <w:rsid w:val="009E15DA"/>
    <w:rsid w:val="009E5AD5"/>
    <w:rsid w:val="009E7E43"/>
    <w:rsid w:val="00A22828"/>
    <w:rsid w:val="00A50B49"/>
    <w:rsid w:val="00A76971"/>
    <w:rsid w:val="00A916C4"/>
    <w:rsid w:val="00A94E85"/>
    <w:rsid w:val="00AB19BE"/>
    <w:rsid w:val="00AB4DAC"/>
    <w:rsid w:val="00AD2DC6"/>
    <w:rsid w:val="00AF5438"/>
    <w:rsid w:val="00B52CEF"/>
    <w:rsid w:val="00B56900"/>
    <w:rsid w:val="00B73730"/>
    <w:rsid w:val="00B74C89"/>
    <w:rsid w:val="00B77F0F"/>
    <w:rsid w:val="00BA4165"/>
    <w:rsid w:val="00BA4E02"/>
    <w:rsid w:val="00BB004F"/>
    <w:rsid w:val="00BD5993"/>
    <w:rsid w:val="00BE1291"/>
    <w:rsid w:val="00C13A89"/>
    <w:rsid w:val="00C92FFE"/>
    <w:rsid w:val="00C97CDC"/>
    <w:rsid w:val="00CB0705"/>
    <w:rsid w:val="00CD7D9E"/>
    <w:rsid w:val="00CF2605"/>
    <w:rsid w:val="00CF47CC"/>
    <w:rsid w:val="00CF534B"/>
    <w:rsid w:val="00D060D3"/>
    <w:rsid w:val="00D20ACF"/>
    <w:rsid w:val="00D73139"/>
    <w:rsid w:val="00DD5754"/>
    <w:rsid w:val="00DD67E6"/>
    <w:rsid w:val="00DE5ECA"/>
    <w:rsid w:val="00DE70F8"/>
    <w:rsid w:val="00DF57B5"/>
    <w:rsid w:val="00DF6DD1"/>
    <w:rsid w:val="00E22E63"/>
    <w:rsid w:val="00E51418"/>
    <w:rsid w:val="00E54D79"/>
    <w:rsid w:val="00E61AC5"/>
    <w:rsid w:val="00E7749D"/>
    <w:rsid w:val="00EB189C"/>
    <w:rsid w:val="00ED7714"/>
    <w:rsid w:val="00F169BC"/>
    <w:rsid w:val="00F518CC"/>
    <w:rsid w:val="00F5203B"/>
    <w:rsid w:val="00F61E36"/>
    <w:rsid w:val="00F824F4"/>
    <w:rsid w:val="00FD2C11"/>
    <w:rsid w:val="00FD56F2"/>
    <w:rsid w:val="00FE23B4"/>
    <w:rsid w:val="00FF2F40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F0C20D3"/>
  <w15:chartTrackingRefBased/>
  <w15:docId w15:val="{39FE8A19-0AB8-4CA1-8B09-E884540D5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  <w:lang w:val="x-none" w:eastAsia="x-none"/>
    </w:rPr>
  </w:style>
  <w:style w:type="character" w:customStyle="1" w:styleId="CorpodetextoChar">
    <w:name w:val="Corpo de texto Char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uiPriority w:val="99"/>
    <w:unhideWhenUsed/>
    <w:rsid w:val="00100689"/>
    <w:rPr>
      <w:color w:val="0000FF"/>
      <w:u w:val="single"/>
    </w:rPr>
  </w:style>
  <w:style w:type="character" w:styleId="Refdecomentrio">
    <w:name w:val="annotation reference"/>
    <w:uiPriority w:val="99"/>
    <w:semiHidden/>
    <w:unhideWhenUsed/>
    <w:rsid w:val="007A735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A7350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A7350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A7350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7A7350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A735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7A7350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2579FF"/>
    <w:pPr>
      <w:spacing w:after="200"/>
      <w:ind w:left="720"/>
      <w:contextualSpacing/>
    </w:pPr>
    <w:rPr>
      <w:rFonts w:ascii="Cambria" w:eastAsia="Cambria" w:hAnsi="Cambria"/>
      <w:sz w:val="24"/>
      <w:szCs w:val="24"/>
      <w:lang w:val="pt-PT" w:eastAsia="en-US"/>
    </w:rPr>
  </w:style>
  <w:style w:type="paragraph" w:styleId="TextosemFormatao">
    <w:name w:val="Plain Text"/>
    <w:basedOn w:val="Normal"/>
    <w:link w:val="TextosemFormataoChar"/>
    <w:uiPriority w:val="99"/>
    <w:unhideWhenUsed/>
    <w:rsid w:val="002579FF"/>
    <w:rPr>
      <w:rFonts w:ascii="Calibri" w:eastAsia="Cambria" w:hAnsi="Calibri"/>
      <w:sz w:val="22"/>
      <w:szCs w:val="21"/>
      <w:lang w:eastAsia="en-US"/>
    </w:rPr>
  </w:style>
  <w:style w:type="character" w:customStyle="1" w:styleId="TextosemFormataoChar">
    <w:name w:val="Texto sem Formatação Char"/>
    <w:link w:val="TextosemFormatao"/>
    <w:uiPriority w:val="99"/>
    <w:rsid w:val="002579FF"/>
    <w:rPr>
      <w:rFonts w:ascii="Calibri" w:eastAsia="Cambria" w:hAnsi="Calibri"/>
      <w:sz w:val="22"/>
      <w:szCs w:val="21"/>
      <w:lang w:eastAsia="en-US"/>
    </w:rPr>
  </w:style>
  <w:style w:type="paragraph" w:customStyle="1" w:styleId="Default">
    <w:name w:val="Default"/>
    <w:rsid w:val="00B7373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52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cid:image003.jpg@01D70694.5D1BD2F0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jpg@01D70694.5D1BD2F0" TargetMode="External"/><Relationship Id="rId5" Type="http://schemas.openxmlformats.org/officeDocument/2006/relationships/styles" Target="styles.xml"/><Relationship Id="rId15" Type="http://schemas.openxmlformats.org/officeDocument/2006/relationships/image" Target="cid:image006.png@01D70694.285BF2C0" TargetMode="Externa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A2385078657B48AAA7EFF73A04438C" ma:contentTypeVersion="13" ma:contentTypeDescription="Crie um novo documento." ma:contentTypeScope="" ma:versionID="13f3f955aebdc97f9e9fe0b5bff1dc48">
  <xsd:schema xmlns:xsd="http://www.w3.org/2001/XMLSchema" xmlns:xs="http://www.w3.org/2001/XMLSchema" xmlns:p="http://schemas.microsoft.com/office/2006/metadata/properties" xmlns:ns2="ab7ddaff-545d-43ab-ba29-d332aab4ce3d" xmlns:ns3="f8900a50-89d0-4723-ac75-1b093c5b6a3a" targetNamespace="http://schemas.microsoft.com/office/2006/metadata/properties" ma:root="true" ma:fieldsID="6628374eb68eca14271e9fa4df51abaa" ns2:_="" ns3:_="">
    <xsd:import namespace="ab7ddaff-545d-43ab-ba29-d332aab4ce3d"/>
    <xsd:import namespace="f8900a50-89d0-4723-ac75-1b093c5b6a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ddaff-545d-43ab-ba29-d332aab4ce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0" nillable="true" ma:displayName="Sign-off status" ma:internalName="Sign_x002d_off_x0020_status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00a50-89d0-4723-ac75-1b093c5b6a3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b7ddaff-545d-43ab-ba29-d332aab4ce3d" xsi:nil="true"/>
  </documentManagement>
</p:properties>
</file>

<file path=customXml/itemProps1.xml><?xml version="1.0" encoding="utf-8"?>
<ds:datastoreItem xmlns:ds="http://schemas.openxmlformats.org/officeDocument/2006/customXml" ds:itemID="{D49E10C6-28FD-415C-90CE-7FDD73CDBE98}"/>
</file>

<file path=customXml/itemProps2.xml><?xml version="1.0" encoding="utf-8"?>
<ds:datastoreItem xmlns:ds="http://schemas.openxmlformats.org/officeDocument/2006/customXml" ds:itemID="{9FFE43EF-6D6F-4C44-B287-86A1EC8350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40834D-0172-4174-B590-6839415161F5}">
  <ds:schemaRefs>
    <ds:schemaRef ds:uri="http://schemas.microsoft.com/office/2006/metadata/properties"/>
    <ds:schemaRef ds:uri="http://schemas.microsoft.com/office/infopath/2007/PartnerControls"/>
    <ds:schemaRef ds:uri="ab7ddaff-545d-43ab-ba29-d332aab4ce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12</Pages>
  <Words>3496</Words>
  <Characters>18884</Characters>
  <Application>Microsoft Office Word</Application>
  <DocSecurity>0</DocSecurity>
  <Lines>157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22336</CharactersWithSpaces>
  <SharedDoc>false</SharedDoc>
  <HLinks>
    <vt:vector size="18" baseType="variant">
      <vt:variant>
        <vt:i4>2228294</vt:i4>
      </vt:variant>
      <vt:variant>
        <vt:i4>14325</vt:i4>
      </vt:variant>
      <vt:variant>
        <vt:i4>1025</vt:i4>
      </vt:variant>
      <vt:variant>
        <vt:i4>1</vt:i4>
      </vt:variant>
      <vt:variant>
        <vt:lpwstr>cid:image001.jpg@01D70694.5D1BD2F0</vt:lpwstr>
      </vt:variant>
      <vt:variant>
        <vt:lpwstr/>
      </vt:variant>
      <vt:variant>
        <vt:i4>2097222</vt:i4>
      </vt:variant>
      <vt:variant>
        <vt:i4>14705</vt:i4>
      </vt:variant>
      <vt:variant>
        <vt:i4>1026</vt:i4>
      </vt:variant>
      <vt:variant>
        <vt:i4>1</vt:i4>
      </vt:variant>
      <vt:variant>
        <vt:lpwstr>cid:image003.jpg@01D70694.5D1BD2F0</vt:lpwstr>
      </vt:variant>
      <vt:variant>
        <vt:lpwstr/>
      </vt:variant>
      <vt:variant>
        <vt:i4>6488156</vt:i4>
      </vt:variant>
      <vt:variant>
        <vt:i4>14922</vt:i4>
      </vt:variant>
      <vt:variant>
        <vt:i4>1027</vt:i4>
      </vt:variant>
      <vt:variant>
        <vt:i4>1</vt:i4>
      </vt:variant>
      <vt:variant>
        <vt:lpwstr>cid:image006.png@01D70694.285BF2C0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subject/>
  <dc:creator>Anp</dc:creator>
  <cp:keywords/>
  <cp:lastModifiedBy>Samuel Carvalho</cp:lastModifiedBy>
  <cp:revision>27</cp:revision>
  <cp:lastPrinted>2010-12-28T17:08:00Z</cp:lastPrinted>
  <dcterms:created xsi:type="dcterms:W3CDTF">2021-03-10T12:11:00Z</dcterms:created>
  <dcterms:modified xsi:type="dcterms:W3CDTF">2021-03-16T17:50:00Z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0x010100C0A2385078657B48AAA7EFF73A04438C</vt:lpwstr>
  </property>
</Properties>
</file>